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EBF6F" w14:textId="74BC1212" w:rsidR="009C53BD" w:rsidRDefault="00055FA4" w:rsidP="00BD6305">
      <w:pPr>
        <w:ind w:right="-11"/>
        <w:jc w:val="right"/>
      </w:pPr>
      <w:r w:rsidRPr="6C19D36D">
        <w:t>EELNÕU</w:t>
      </w:r>
    </w:p>
    <w:p w14:paraId="633DD80D" w14:textId="6E1A7C8D" w:rsidR="00E33A44" w:rsidRPr="002556E4" w:rsidRDefault="00B263C4" w:rsidP="00BD6305">
      <w:pPr>
        <w:ind w:right="-11"/>
        <w:jc w:val="right"/>
      </w:pPr>
      <w:r>
        <w:t>2</w:t>
      </w:r>
      <w:r w:rsidR="00F54D66">
        <w:t>7</w:t>
      </w:r>
      <w:r>
        <w:t>.08</w:t>
      </w:r>
      <w:r w:rsidR="00303A70">
        <w:t>.2025</w:t>
      </w:r>
    </w:p>
    <w:p w14:paraId="2AC2961A" w14:textId="46587914" w:rsidR="009C53BD" w:rsidRPr="002556E4" w:rsidRDefault="009C53BD" w:rsidP="00BD6305">
      <w:pPr>
        <w:ind w:left="58"/>
        <w:jc w:val="right"/>
      </w:pPr>
    </w:p>
    <w:p w14:paraId="4411BBEB" w14:textId="1AE9C3EE" w:rsidR="00C219F2" w:rsidRDefault="00481E51" w:rsidP="00BD6305">
      <w:pPr>
        <w:pStyle w:val="Pealkiri1"/>
        <w:spacing w:after="0" w:line="240" w:lineRule="auto"/>
        <w:jc w:val="center"/>
        <w:rPr>
          <w:color w:val="auto"/>
          <w:sz w:val="32"/>
          <w:szCs w:val="32"/>
        </w:rPr>
      </w:pPr>
      <w:commentRangeStart w:id="0"/>
      <w:r>
        <w:rPr>
          <w:color w:val="auto"/>
          <w:sz w:val="32"/>
          <w:szCs w:val="32"/>
        </w:rPr>
        <w:t>Atmosfääriõhu kaitse</w:t>
      </w:r>
      <w:r w:rsidR="00055FA4" w:rsidRPr="002556E4">
        <w:rPr>
          <w:color w:val="auto"/>
          <w:sz w:val="32"/>
          <w:szCs w:val="32"/>
        </w:rPr>
        <w:t xml:space="preserve"> seaduse </w:t>
      </w:r>
      <w:r w:rsidR="0096532D">
        <w:rPr>
          <w:color w:val="auto"/>
          <w:sz w:val="32"/>
          <w:szCs w:val="32"/>
        </w:rPr>
        <w:t xml:space="preserve">ja karistusregistri seaduse </w:t>
      </w:r>
      <w:r w:rsidR="00055FA4" w:rsidRPr="002556E4">
        <w:rPr>
          <w:color w:val="auto"/>
          <w:sz w:val="32"/>
          <w:szCs w:val="32"/>
        </w:rPr>
        <w:t>muutmise seadus</w:t>
      </w:r>
      <w:commentRangeEnd w:id="0"/>
      <w:r w:rsidR="000972D8">
        <w:rPr>
          <w:rStyle w:val="Kommentaariviide"/>
          <w:b w:val="0"/>
        </w:rPr>
        <w:commentReference w:id="0"/>
      </w:r>
    </w:p>
    <w:p w14:paraId="110A36D5" w14:textId="641A3D5B" w:rsidR="009C53BD" w:rsidRPr="00DD4A5B" w:rsidRDefault="009C53BD" w:rsidP="00BD6305">
      <w:pPr>
        <w:jc w:val="both"/>
        <w:rPr>
          <w:sz w:val="22"/>
        </w:rPr>
      </w:pPr>
    </w:p>
    <w:p w14:paraId="4FE65608" w14:textId="647285F4" w:rsidR="009C53BD" w:rsidRDefault="06E7B355" w:rsidP="00BD6305">
      <w:pPr>
        <w:pStyle w:val="Pealkiri1"/>
        <w:keepNext w:val="0"/>
        <w:keepLines w:val="0"/>
        <w:spacing w:after="0" w:line="240" w:lineRule="auto"/>
        <w:ind w:left="-5"/>
        <w:rPr>
          <w:color w:val="auto"/>
          <w:szCs w:val="24"/>
        </w:rPr>
      </w:pPr>
      <w:r w:rsidRPr="00DD4A5B">
        <w:rPr>
          <w:color w:val="auto"/>
          <w:sz w:val="22"/>
        </w:rPr>
        <w:t>§</w:t>
      </w:r>
      <w:r w:rsidRPr="002556E4">
        <w:rPr>
          <w:color w:val="auto"/>
          <w:szCs w:val="24"/>
        </w:rPr>
        <w:t xml:space="preserve"> 1. </w:t>
      </w:r>
      <w:r w:rsidR="00481E51">
        <w:rPr>
          <w:color w:val="auto"/>
          <w:szCs w:val="24"/>
        </w:rPr>
        <w:t xml:space="preserve">Atmosfääriõhu kaitse seaduse </w:t>
      </w:r>
      <w:r w:rsidRPr="002556E4">
        <w:rPr>
          <w:color w:val="auto"/>
          <w:szCs w:val="24"/>
        </w:rPr>
        <w:t>muutmine</w:t>
      </w:r>
    </w:p>
    <w:p w14:paraId="3E6EC1E9" w14:textId="77777777" w:rsidR="00E33A44" w:rsidRDefault="00E33A44" w:rsidP="008F0BEF">
      <w:pPr>
        <w:jc w:val="both"/>
      </w:pPr>
    </w:p>
    <w:p w14:paraId="76BE7A6B" w14:textId="7C105532" w:rsidR="00657353" w:rsidRDefault="00E33A44" w:rsidP="00BF127A">
      <w:pPr>
        <w:ind w:left="29" w:right="6"/>
        <w:jc w:val="both"/>
      </w:pPr>
      <w:r>
        <w:t>Atmosfääriõhu kaitse seaduses tehakse järgmised muudatused:</w:t>
      </w:r>
    </w:p>
    <w:p w14:paraId="5D40892F" w14:textId="77777777" w:rsidR="00DD4A5B" w:rsidRDefault="00DD4A5B" w:rsidP="008F0BEF">
      <w:pPr>
        <w:pStyle w:val="muutmisksk"/>
        <w:spacing w:before="0"/>
        <w:jc w:val="left"/>
        <w:rPr>
          <w:b/>
        </w:rPr>
      </w:pPr>
    </w:p>
    <w:p w14:paraId="7344E8F0" w14:textId="7722AE28" w:rsidR="004B4D10" w:rsidRDefault="00BF127A" w:rsidP="008F0BEF">
      <w:pPr>
        <w:pStyle w:val="muutmisksk"/>
        <w:spacing w:before="0"/>
        <w:jc w:val="left"/>
      </w:pPr>
      <w:r>
        <w:rPr>
          <w:b/>
        </w:rPr>
        <w:t>1</w:t>
      </w:r>
      <w:r w:rsidR="006E2FBC">
        <w:rPr>
          <w:b/>
        </w:rPr>
        <w:t xml:space="preserve">) </w:t>
      </w:r>
      <w:r w:rsidR="006E2FBC" w:rsidRPr="007873E5">
        <w:t xml:space="preserve">seaduses asendatakse sõna </w:t>
      </w:r>
      <w:r w:rsidR="006E2FBC">
        <w:t>„jahutussead</w:t>
      </w:r>
      <w:r w:rsidR="00BE7477">
        <w:t>med</w:t>
      </w:r>
      <w:r w:rsidR="006E2FBC">
        <w:t>“</w:t>
      </w:r>
      <w:r w:rsidR="006E2FBC" w:rsidRPr="007873E5">
        <w:t xml:space="preserve"> </w:t>
      </w:r>
      <w:r w:rsidR="00C219F2">
        <w:t xml:space="preserve">läbivalt </w:t>
      </w:r>
      <w:r w:rsidR="006E2FBC" w:rsidRPr="007873E5">
        <w:t xml:space="preserve">sõnaga </w:t>
      </w:r>
      <w:r w:rsidR="006E2FBC">
        <w:t>„külmutussead</w:t>
      </w:r>
      <w:r w:rsidR="00BE7477">
        <w:t>med</w:t>
      </w:r>
      <w:r w:rsidR="006E2FBC">
        <w:t>“</w:t>
      </w:r>
      <w:r w:rsidR="006E2FBC" w:rsidRPr="007873E5">
        <w:t xml:space="preserve"> vastavas</w:t>
      </w:r>
      <w:r w:rsidR="00531CF4">
        <w:t xml:space="preserve"> </w:t>
      </w:r>
      <w:r w:rsidR="006E2FBC" w:rsidRPr="007873E5">
        <w:t>käändes;</w:t>
      </w:r>
    </w:p>
    <w:p w14:paraId="5BB3FAF4" w14:textId="77777777" w:rsidR="00B263C4" w:rsidRDefault="00B263C4" w:rsidP="008F0BEF">
      <w:pPr>
        <w:pStyle w:val="muutmisksk"/>
        <w:spacing w:before="0"/>
        <w:jc w:val="left"/>
      </w:pPr>
    </w:p>
    <w:p w14:paraId="3073D291" w14:textId="1B9FDE24" w:rsidR="004B4D10" w:rsidRDefault="00B263C4" w:rsidP="008F0BEF">
      <w:pPr>
        <w:pStyle w:val="muutmisksk"/>
        <w:spacing w:before="0"/>
        <w:jc w:val="left"/>
      </w:pPr>
      <w:r w:rsidRPr="5585CCA5">
        <w:rPr>
          <w:b/>
          <w:bCs/>
        </w:rPr>
        <w:t>2</w:t>
      </w:r>
      <w:r w:rsidR="004B4D10" w:rsidRPr="5585CCA5">
        <w:rPr>
          <w:b/>
          <w:bCs/>
        </w:rPr>
        <w:t xml:space="preserve">) </w:t>
      </w:r>
      <w:r w:rsidR="004B4D10">
        <w:t>seadus</w:t>
      </w:r>
      <w:ins w:id="1" w:author="Kärt Voor - JUSTDIGI" w:date="2025-09-24T08:41:00Z">
        <w:r w:rsidR="215BDDE1">
          <w:t>e</w:t>
        </w:r>
      </w:ins>
      <w:del w:id="2" w:author="Kärt Voor - JUSTDIGI" w:date="2025-09-24T08:41:00Z">
        <w:r w:rsidDel="004B4D10">
          <w:delText>t</w:delText>
        </w:r>
      </w:del>
      <w:ins w:id="3" w:author="Kärt Voor - JUSTDIGI" w:date="2025-09-24T08:41:00Z">
        <w:r w:rsidR="2AEDE623">
          <w:t xml:space="preserve"> 7. peatüki 1. jao 1. jaotist</w:t>
        </w:r>
      </w:ins>
      <w:r w:rsidR="004B4D10">
        <w:t xml:space="preserve"> täiendatakse §-ga 143</w:t>
      </w:r>
      <w:r w:rsidR="004B4D10" w:rsidRPr="5585CCA5">
        <w:rPr>
          <w:vertAlign w:val="superscript"/>
        </w:rPr>
        <w:t>1</w:t>
      </w:r>
      <w:r w:rsidR="004B4D10">
        <w:t xml:space="preserve"> järgmises sõnastuses:</w:t>
      </w:r>
    </w:p>
    <w:p w14:paraId="67390EE7" w14:textId="2C0B0587" w:rsidR="004B4D10" w:rsidRDefault="004B4D10" w:rsidP="008F0BEF">
      <w:pPr>
        <w:pStyle w:val="muutmisksk"/>
        <w:spacing w:before="0"/>
        <w:jc w:val="left"/>
        <w:rPr>
          <w:b/>
          <w:bCs/>
        </w:rPr>
      </w:pPr>
      <w:r w:rsidRPr="00AC6EC3">
        <w:t>„</w:t>
      </w:r>
      <w:r w:rsidRPr="00AC6EC3">
        <w:rPr>
          <w:b/>
          <w:bCs/>
        </w:rPr>
        <w:t>§ 1</w:t>
      </w:r>
      <w:r>
        <w:rPr>
          <w:b/>
          <w:bCs/>
        </w:rPr>
        <w:t>43</w:t>
      </w:r>
      <w:r>
        <w:rPr>
          <w:b/>
          <w:bCs/>
          <w:vertAlign w:val="superscript"/>
        </w:rPr>
        <w:t>1</w:t>
      </w:r>
      <w:r>
        <w:rPr>
          <w:b/>
          <w:bCs/>
        </w:rPr>
        <w:t xml:space="preserve">. </w:t>
      </w:r>
      <w:commentRangeStart w:id="4"/>
      <w:r>
        <w:rPr>
          <w:b/>
          <w:bCs/>
        </w:rPr>
        <w:t>Fluoritud kasvuhoonegaaside kasutamine</w:t>
      </w:r>
      <w:commentRangeEnd w:id="4"/>
      <w:r w:rsidR="000972D8">
        <w:rPr>
          <w:rStyle w:val="Kommentaariviide"/>
          <w:color w:val="000000"/>
        </w:rPr>
        <w:commentReference w:id="4"/>
      </w:r>
    </w:p>
    <w:p w14:paraId="6186482E" w14:textId="77777777" w:rsidR="00BD002F" w:rsidRDefault="00BD002F" w:rsidP="005C4ADC">
      <w:pPr>
        <w:pStyle w:val="Normaallaadveeb"/>
        <w:spacing w:before="0" w:beforeAutospacing="0" w:after="0" w:afterAutospacing="0"/>
        <w:jc w:val="both"/>
        <w:rPr>
          <w:ins w:id="5" w:author="Aili Sandre - JUSTDIGI" w:date="2025-09-19T14:40:00Z" w16du:dateUtc="2025-09-19T11:40:00Z"/>
        </w:rPr>
      </w:pPr>
    </w:p>
    <w:p w14:paraId="3C043403" w14:textId="4C8500F4" w:rsidR="005C4ADC" w:rsidRDefault="005C4ADC" w:rsidP="0F6A8FED">
      <w:pPr>
        <w:pStyle w:val="Normaallaadveeb"/>
        <w:spacing w:before="0" w:beforeAutospacing="0" w:after="0" w:afterAutospacing="0"/>
        <w:jc w:val="both"/>
      </w:pPr>
      <w:r>
        <w:t xml:space="preserve">Käesolevas seaduses </w:t>
      </w:r>
      <w:del w:id="6" w:author="Kärt Voor - JUSTDIGI" w:date="2025-09-24T08:42:00Z">
        <w:r w:rsidDel="005C4ADC">
          <w:delText xml:space="preserve">mõistetakse </w:delText>
        </w:r>
      </w:del>
      <w:ins w:id="7" w:author="Kärt Voor - JUSTDIGI" w:date="2025-09-24T08:42:00Z">
        <w:r w:rsidR="182CA0A9">
          <w:t>käsit</w:t>
        </w:r>
      </w:ins>
      <w:ins w:id="8" w:author="Kärt Voor - JUSTDIGI" w:date="2025-09-24T09:58:00Z">
        <w:r w:rsidR="63F7911C">
          <w:t>l</w:t>
        </w:r>
      </w:ins>
      <w:ins w:id="9" w:author="Kärt Voor - JUSTDIGI" w:date="2025-09-24T08:42:00Z">
        <w:r w:rsidR="182CA0A9">
          <w:t xml:space="preserve">etakse </w:t>
        </w:r>
      </w:ins>
      <w:r>
        <w:t xml:space="preserve">fluoritud kasvuhoonegaaside kasutamist määruse (EL) 2024/573 artikli 3 punktis 36 </w:t>
      </w:r>
      <w:del w:id="10" w:author="Kärt Voor - JUSTDIGI" w:date="2025-09-24T08:43:00Z">
        <w:r w:rsidDel="005C4ADC">
          <w:delText>esitatud</w:delText>
        </w:r>
      </w:del>
      <w:ins w:id="11" w:author="Kärt Voor - JUSTDIGI" w:date="2025-09-24T08:43:00Z">
        <w:r w:rsidR="4838F7C0">
          <w:t>sätestatud</w:t>
        </w:r>
      </w:ins>
      <w:r>
        <w:t xml:space="preserve"> tähenduses.“;</w:t>
      </w:r>
    </w:p>
    <w:p w14:paraId="695F66B9" w14:textId="77777777" w:rsidR="009B781A" w:rsidRDefault="009B781A" w:rsidP="008F0BEF">
      <w:pPr>
        <w:ind w:right="6"/>
      </w:pPr>
    </w:p>
    <w:p w14:paraId="71A9933D" w14:textId="0463C403" w:rsidR="00863F0D" w:rsidRDefault="00B263C4" w:rsidP="008F0BEF">
      <w:pPr>
        <w:ind w:right="6"/>
        <w:jc w:val="both"/>
      </w:pPr>
      <w:r>
        <w:rPr>
          <w:b/>
          <w:bCs/>
        </w:rPr>
        <w:t>3</w:t>
      </w:r>
      <w:r w:rsidR="00DD4A5B" w:rsidRPr="00DD4A5B">
        <w:rPr>
          <w:b/>
          <w:bCs/>
        </w:rPr>
        <w:t xml:space="preserve">) </w:t>
      </w:r>
      <w:r w:rsidR="00863F0D">
        <w:t>p</w:t>
      </w:r>
      <w:r w:rsidR="00E33A44">
        <w:t>aragrahv</w:t>
      </w:r>
      <w:ins w:id="12" w:author="Aili Sandre - JUSTDIGI" w:date="2025-09-19T14:40:00Z" w16du:dateUtc="2025-09-19T11:40:00Z">
        <w:r w:rsidR="00BD002F">
          <w:t>i</w:t>
        </w:r>
      </w:ins>
      <w:r w:rsidR="00E33A44">
        <w:t xml:space="preserve"> 183</w:t>
      </w:r>
      <w:r w:rsidR="00CE3522">
        <w:t xml:space="preserve"> </w:t>
      </w:r>
      <w:r w:rsidR="001E5D0A">
        <w:t xml:space="preserve">tekst </w:t>
      </w:r>
      <w:r w:rsidR="00CE3522">
        <w:t>muudetakse</w:t>
      </w:r>
      <w:r w:rsidR="0038734C">
        <w:t xml:space="preserve"> ja sõnastatakse </w:t>
      </w:r>
      <w:r w:rsidR="00E33A44">
        <w:t>järg</w:t>
      </w:r>
      <w:r w:rsidR="00C05C1F">
        <w:t>miselt</w:t>
      </w:r>
      <w:r w:rsidR="00E33A44">
        <w:t>:</w:t>
      </w:r>
    </w:p>
    <w:p w14:paraId="30ED84E8" w14:textId="37EB628A" w:rsidR="004F3391" w:rsidRDefault="00E33A44" w:rsidP="008F0BEF">
      <w:pPr>
        <w:ind w:right="6"/>
        <w:jc w:val="both"/>
      </w:pPr>
      <w:r>
        <w:t>„</w:t>
      </w:r>
      <w:r w:rsidR="00CE3522" w:rsidRPr="00D634F5">
        <w:t>Os</w:t>
      </w:r>
      <w:r w:rsidR="00CE3522">
        <w:t>o</w:t>
      </w:r>
      <w:r w:rsidR="00CE3522" w:rsidRPr="00D634F5">
        <w:t xml:space="preserve">onikihti kahandavad ained </w:t>
      </w:r>
      <w:r w:rsidR="00CE3522">
        <w:t xml:space="preserve">on </w:t>
      </w:r>
      <w:r w:rsidR="00CE3522" w:rsidRPr="00D634F5">
        <w:t>käesoleva seaduse tähenduses ained, mis on nimetatud Euroopa Parlamendi ja nõukogu määruse (E</w:t>
      </w:r>
      <w:r w:rsidR="00CE3522">
        <w:t>L</w:t>
      </w:r>
      <w:r w:rsidR="00CE3522" w:rsidRPr="00D634F5">
        <w:t xml:space="preserve">) </w:t>
      </w:r>
      <w:r w:rsidR="004F3391">
        <w:t>2024/590 osoonikihti kahandavate ainete kohta (ELT L, 20.02.2024, lk 1</w:t>
      </w:r>
      <w:r w:rsidR="00B040BA">
        <w:t>–</w:t>
      </w:r>
      <w:r w:rsidR="004F3391">
        <w:t>46) I ja II lisas.“;</w:t>
      </w:r>
    </w:p>
    <w:p w14:paraId="2BFD1B88" w14:textId="77777777" w:rsidR="004318E0" w:rsidRDefault="004318E0" w:rsidP="00BD6305">
      <w:pPr>
        <w:ind w:right="6"/>
        <w:jc w:val="both"/>
      </w:pPr>
    </w:p>
    <w:p w14:paraId="17E13C7E" w14:textId="727B5266" w:rsidR="00863F0D" w:rsidRDefault="00B263C4" w:rsidP="00BD6305">
      <w:pPr>
        <w:ind w:right="6"/>
        <w:jc w:val="both"/>
      </w:pPr>
      <w:r>
        <w:rPr>
          <w:b/>
          <w:bCs/>
        </w:rPr>
        <w:t>4</w:t>
      </w:r>
      <w:r w:rsidR="00DD4A5B" w:rsidRPr="00DD4A5B">
        <w:rPr>
          <w:b/>
          <w:bCs/>
        </w:rPr>
        <w:t>)</w:t>
      </w:r>
      <w:r w:rsidR="00DD4A5B">
        <w:rPr>
          <w:b/>
          <w:bCs/>
        </w:rPr>
        <w:t xml:space="preserve"> </w:t>
      </w:r>
      <w:r w:rsidR="00863F0D">
        <w:t>p</w:t>
      </w:r>
      <w:r w:rsidR="00A611F2">
        <w:t xml:space="preserve">aragrahvi 184 lõige </w:t>
      </w:r>
      <w:r w:rsidR="00A611F2" w:rsidRPr="0044476A">
        <w:t>2</w:t>
      </w:r>
      <w:r w:rsidR="00A611F2">
        <w:t xml:space="preserve"> muudetakse ja sõnastatakse järg</w:t>
      </w:r>
      <w:r w:rsidR="00B040BA">
        <w:t>miselt</w:t>
      </w:r>
      <w:r w:rsidR="00A611F2">
        <w:t>:</w:t>
      </w:r>
      <w:bookmarkStart w:id="13" w:name="para184lg2"/>
      <w:bookmarkEnd w:id="13"/>
    </w:p>
    <w:p w14:paraId="52D7EB3A" w14:textId="3059E903" w:rsidR="004A2533" w:rsidRDefault="00A611F2" w:rsidP="00BD6305">
      <w:pPr>
        <w:ind w:right="6"/>
        <w:jc w:val="both"/>
      </w:pPr>
      <w:r>
        <w:t>„</w:t>
      </w:r>
      <w:r w:rsidR="009C60A3">
        <w:t xml:space="preserve">(2) </w:t>
      </w:r>
      <w:r w:rsidR="00EA7F46" w:rsidRPr="00D634F5">
        <w:t xml:space="preserve">Osoonikihti kahandavate ainete käitlemine on käesoleva seaduse tähenduses </w:t>
      </w:r>
      <w:r w:rsidR="00EA7F46">
        <w:t xml:space="preserve">kõik toimingud </w:t>
      </w:r>
      <w:r w:rsidR="00EA7F46" w:rsidRPr="00D634F5">
        <w:t>osoonikihti kahandavate ainete</w:t>
      </w:r>
      <w:r w:rsidR="00EA7F46">
        <w:t>ga, mi</w:t>
      </w:r>
      <w:r w:rsidR="00602232">
        <w:t xml:space="preserve">s on nimetatud </w:t>
      </w:r>
      <w:r w:rsidR="00EA7F46">
        <w:t>Euroopa Parlamendi ja nõukogu määruse</w:t>
      </w:r>
      <w:r w:rsidR="00C35F49">
        <w:t>s</w:t>
      </w:r>
      <w:r w:rsidR="00EA7F46">
        <w:t xml:space="preserve"> (EL) 2024/590 ja selle rakendusmääruste</w:t>
      </w:r>
      <w:r w:rsidR="00602232">
        <w:t>s</w:t>
      </w:r>
      <w:r w:rsidR="009C60A3">
        <w:t>.</w:t>
      </w:r>
      <w:r>
        <w:t>“</w:t>
      </w:r>
      <w:r w:rsidR="00863F0D">
        <w:t>;</w:t>
      </w:r>
    </w:p>
    <w:p w14:paraId="53D28B78" w14:textId="77777777" w:rsidR="00985268" w:rsidRDefault="00985268" w:rsidP="00BD6305">
      <w:pPr>
        <w:ind w:right="6"/>
        <w:jc w:val="both"/>
      </w:pPr>
    </w:p>
    <w:p w14:paraId="5876DD1D" w14:textId="04B059BC" w:rsidR="00863F0D" w:rsidRDefault="00B263C4" w:rsidP="00BD6305">
      <w:pPr>
        <w:ind w:right="6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>5</w:t>
      </w:r>
      <w:r w:rsidR="00DD4A5B" w:rsidRPr="00DD4A5B">
        <w:rPr>
          <w:b/>
          <w:bCs/>
          <w:color w:val="000000" w:themeColor="text1"/>
        </w:rPr>
        <w:t>)</w:t>
      </w:r>
      <w:r w:rsidR="00DD4A5B">
        <w:rPr>
          <w:b/>
          <w:bCs/>
          <w:color w:val="000000" w:themeColor="text1"/>
        </w:rPr>
        <w:t xml:space="preserve"> </w:t>
      </w:r>
      <w:r w:rsidR="00863F0D">
        <w:rPr>
          <w:color w:val="000000" w:themeColor="text1"/>
        </w:rPr>
        <w:t>p</w:t>
      </w:r>
      <w:r w:rsidR="00214D02" w:rsidRPr="00DD4A5B">
        <w:rPr>
          <w:color w:val="000000" w:themeColor="text1"/>
        </w:rPr>
        <w:t>aragrahv</w:t>
      </w:r>
      <w:r w:rsidR="00B01CC8">
        <w:rPr>
          <w:color w:val="000000" w:themeColor="text1"/>
        </w:rPr>
        <w:t>i</w:t>
      </w:r>
      <w:r w:rsidR="00214D02" w:rsidRPr="00DD4A5B">
        <w:rPr>
          <w:color w:val="000000" w:themeColor="text1"/>
        </w:rPr>
        <w:t xml:space="preserve"> 185</w:t>
      </w:r>
      <w:r w:rsidR="009C60A3">
        <w:rPr>
          <w:color w:val="000000" w:themeColor="text1"/>
        </w:rPr>
        <w:t xml:space="preserve"> tekst</w:t>
      </w:r>
      <w:r w:rsidR="00214D02" w:rsidRPr="00DD4A5B">
        <w:rPr>
          <w:color w:val="000000" w:themeColor="text1"/>
        </w:rPr>
        <w:t xml:space="preserve"> </w:t>
      </w:r>
      <w:r w:rsidR="0044476A" w:rsidRPr="00DD4A5B">
        <w:rPr>
          <w:color w:val="000000" w:themeColor="text1"/>
        </w:rPr>
        <w:t>muudetakse ja sõnastatakse järg</w:t>
      </w:r>
      <w:r w:rsidR="000C510D">
        <w:rPr>
          <w:color w:val="000000" w:themeColor="text1"/>
        </w:rPr>
        <w:t>miselt</w:t>
      </w:r>
      <w:r w:rsidR="0044476A" w:rsidRPr="00DD4A5B">
        <w:rPr>
          <w:color w:val="000000" w:themeColor="text1"/>
        </w:rPr>
        <w:t>:</w:t>
      </w:r>
    </w:p>
    <w:p w14:paraId="767B2FB1" w14:textId="76B096EA" w:rsidR="0044476A" w:rsidRDefault="006B7304" w:rsidP="00BD6305">
      <w:pPr>
        <w:ind w:right="6"/>
        <w:jc w:val="both"/>
      </w:pPr>
      <w:r w:rsidRPr="00DD4A5B">
        <w:rPr>
          <w:color w:val="000000" w:themeColor="text1"/>
        </w:rPr>
        <w:t xml:space="preserve">„Osoonikihti kahandavate </w:t>
      </w:r>
      <w:r w:rsidRPr="00D634F5">
        <w:t xml:space="preserve">ainete, neid aineid sisaldavate või nendel ainetel põhinevate toodete ja seadmete käitlemine on piiratud või </w:t>
      </w:r>
      <w:r w:rsidRPr="006339BD">
        <w:t>keelatud</w:t>
      </w:r>
      <w:r w:rsidR="004F3391">
        <w:t xml:space="preserve">. </w:t>
      </w:r>
      <w:r w:rsidRPr="006339BD">
        <w:t xml:space="preserve">Erandid </w:t>
      </w:r>
      <w:r w:rsidR="003907C6">
        <w:t>nimetatud</w:t>
      </w:r>
      <w:r w:rsidRPr="006339BD">
        <w:t xml:space="preserve"> keelust </w:t>
      </w:r>
      <w:r w:rsidR="00051FFD">
        <w:t xml:space="preserve">on </w:t>
      </w:r>
      <w:r w:rsidRPr="006339BD">
        <w:t>sätesta</w:t>
      </w:r>
      <w:r w:rsidR="00051FFD">
        <w:t>tud</w:t>
      </w:r>
      <w:r w:rsidRPr="006339BD">
        <w:t xml:space="preserve"> Euroopa Parlamendi ja nõukogu määrus</w:t>
      </w:r>
      <w:r w:rsidR="00051FFD">
        <w:t>e</w:t>
      </w:r>
      <w:r w:rsidRPr="006339BD">
        <w:t xml:space="preserve"> (EL) 2024/590</w:t>
      </w:r>
      <w:r>
        <w:t xml:space="preserve"> </w:t>
      </w:r>
      <w:r w:rsidR="00484767">
        <w:t>III ja IV peatük</w:t>
      </w:r>
      <w:r w:rsidR="00051FFD">
        <w:t>is</w:t>
      </w:r>
      <w:r w:rsidR="00484767">
        <w:t>.</w:t>
      </w:r>
      <w:r w:rsidR="004F3391">
        <w:t>“;</w:t>
      </w:r>
    </w:p>
    <w:p w14:paraId="13CF6A04" w14:textId="77777777" w:rsidR="00051FFD" w:rsidRDefault="00051FFD" w:rsidP="00BD6305">
      <w:pPr>
        <w:ind w:right="6"/>
        <w:jc w:val="both"/>
      </w:pPr>
    </w:p>
    <w:p w14:paraId="6120B443" w14:textId="3E0FD322" w:rsidR="00E20D4F" w:rsidRDefault="00B263C4" w:rsidP="00BD6305">
      <w:pPr>
        <w:ind w:right="6"/>
        <w:jc w:val="both"/>
      </w:pPr>
      <w:r>
        <w:rPr>
          <w:b/>
          <w:bCs/>
        </w:rPr>
        <w:t>6</w:t>
      </w:r>
      <w:r w:rsidR="00E20D4F" w:rsidRPr="00F9085D">
        <w:rPr>
          <w:b/>
          <w:bCs/>
        </w:rPr>
        <w:t>)</w:t>
      </w:r>
      <w:r w:rsidR="00E20D4F">
        <w:t xml:space="preserve"> paragrahvis 187 asendatakse tekstiosa „Euroopa Parlamendi ja nõukogu määruses (EÜ)</w:t>
      </w:r>
      <w:r w:rsidR="00C54134">
        <w:t xml:space="preserve"> nr</w:t>
      </w:r>
      <w:r w:rsidR="00E20D4F">
        <w:t xml:space="preserve"> 1005/2009“ tekstiosaga „Euroopa Parlamendi ja nõukogu määruses (EL) 2024/590“;</w:t>
      </w:r>
    </w:p>
    <w:p w14:paraId="1B1C9DFE" w14:textId="77777777" w:rsidR="00E20D4F" w:rsidRDefault="00E20D4F" w:rsidP="00BD6305">
      <w:pPr>
        <w:ind w:right="6"/>
        <w:jc w:val="both"/>
      </w:pPr>
    </w:p>
    <w:p w14:paraId="367A1110" w14:textId="6224E0E5" w:rsidR="00361518" w:rsidRDefault="00B263C4" w:rsidP="008F0BEF">
      <w:pPr>
        <w:jc w:val="both"/>
        <w:outlineLvl w:val="2"/>
      </w:pPr>
      <w:r>
        <w:rPr>
          <w:b/>
          <w:bCs/>
        </w:rPr>
        <w:t>7</w:t>
      </w:r>
      <w:r w:rsidR="001074FF" w:rsidRPr="00442984">
        <w:rPr>
          <w:b/>
          <w:bCs/>
        </w:rPr>
        <w:t>)</w:t>
      </w:r>
      <w:r w:rsidR="001074FF" w:rsidRPr="00442984">
        <w:t xml:space="preserve"> </w:t>
      </w:r>
      <w:r w:rsidR="00863F0D">
        <w:t>s</w:t>
      </w:r>
      <w:r w:rsidR="00361518" w:rsidRPr="00361518">
        <w:t xml:space="preserve">eaduse </w:t>
      </w:r>
      <w:r w:rsidR="00797591" w:rsidRPr="006E5546">
        <w:t>7. peatüki 6. jao</w:t>
      </w:r>
      <w:r w:rsidR="00361518" w:rsidRPr="00361518">
        <w:t xml:space="preserve"> pealkiri muudetakse ja sõnastatakse järgmiselt:</w:t>
      </w:r>
    </w:p>
    <w:p w14:paraId="135460B6" w14:textId="77777777" w:rsidR="000972D8" w:rsidRDefault="00415CA2" w:rsidP="00AA478B">
      <w:pPr>
        <w:jc w:val="center"/>
        <w:outlineLvl w:val="2"/>
        <w:rPr>
          <w:ins w:id="14" w:author="Kärt Voor - JUSTDIGI" w:date="2025-10-01T10:06:00Z" w16du:dateUtc="2025-10-01T07:06:00Z"/>
          <w:b/>
          <w:bCs/>
        </w:rPr>
      </w:pPr>
      <w:r>
        <w:rPr>
          <w:b/>
          <w:bCs/>
        </w:rPr>
        <w:t>„</w:t>
      </w:r>
      <w:ins w:id="15" w:author="Kärt Voor - JUSTDIGI" w:date="2025-10-01T10:06:00Z" w16du:dateUtc="2025-10-01T07:06:00Z">
        <w:r w:rsidR="000972D8">
          <w:rPr>
            <w:b/>
            <w:bCs/>
          </w:rPr>
          <w:t>6. jagu</w:t>
        </w:r>
      </w:ins>
    </w:p>
    <w:p w14:paraId="12272724" w14:textId="61870193" w:rsidR="00361518" w:rsidRDefault="00C219F2" w:rsidP="00AA478B">
      <w:pPr>
        <w:jc w:val="center"/>
        <w:outlineLvl w:val="2"/>
      </w:pPr>
      <w:r w:rsidRPr="00C219F2">
        <w:rPr>
          <w:b/>
          <w:bCs/>
        </w:rPr>
        <w:t>Fluoritud kasvuhoonegaasid ja nende käitlemine</w:t>
      </w:r>
      <w:r w:rsidR="00CB3F33">
        <w:rPr>
          <w:b/>
          <w:bCs/>
        </w:rPr>
        <w:t xml:space="preserve">, </w:t>
      </w:r>
      <w:r w:rsidR="00CB3F33" w:rsidRPr="004F3391">
        <w:rPr>
          <w:b/>
          <w:bCs/>
        </w:rPr>
        <w:t xml:space="preserve">fluoritud kasvuhoonegaase ja nende alternatiive </w:t>
      </w:r>
      <w:proofErr w:type="spellStart"/>
      <w:r w:rsidR="00CB3F33" w:rsidRPr="004F3391">
        <w:rPr>
          <w:b/>
          <w:bCs/>
        </w:rPr>
        <w:t>käitleva</w:t>
      </w:r>
      <w:proofErr w:type="spellEnd"/>
      <w:r w:rsidR="00CB3F33" w:rsidRPr="004F3391">
        <w:rPr>
          <w:b/>
          <w:bCs/>
        </w:rPr>
        <w:t xml:space="preserve"> isiku pädevusnõuded</w:t>
      </w:r>
      <w:r w:rsidRPr="00C219F2">
        <w:rPr>
          <w:b/>
          <w:bCs/>
        </w:rPr>
        <w:t xml:space="preserve"> ning fluoritud kasvuhoonegaase ja osoonikihti kahandavaid aineid sisaldavate toodete, seadmete, süsteemide, mahutite ja käitlemistoimingute register</w:t>
      </w:r>
      <w:r w:rsidR="00361518" w:rsidRPr="00361518">
        <w:t>“;</w:t>
      </w:r>
    </w:p>
    <w:p w14:paraId="69B6B176" w14:textId="77777777" w:rsidR="00D30B10" w:rsidRPr="00C219F2" w:rsidRDefault="00D30B10" w:rsidP="00BD6305">
      <w:pPr>
        <w:jc w:val="both"/>
        <w:outlineLvl w:val="2"/>
        <w:rPr>
          <w:b/>
          <w:bCs/>
        </w:rPr>
      </w:pPr>
    </w:p>
    <w:p w14:paraId="6DBD9CFB" w14:textId="4CC03A06" w:rsidR="00D652AD" w:rsidRPr="00D652AD" w:rsidRDefault="00B263C4" w:rsidP="00BD6305">
      <w:pPr>
        <w:jc w:val="both"/>
        <w:outlineLvl w:val="2"/>
      </w:pPr>
      <w:r>
        <w:rPr>
          <w:b/>
          <w:bCs/>
        </w:rPr>
        <w:t>8</w:t>
      </w:r>
      <w:r w:rsidR="00546A8B" w:rsidRPr="00546A8B">
        <w:rPr>
          <w:b/>
          <w:bCs/>
        </w:rPr>
        <w:t>)</w:t>
      </w:r>
      <w:r w:rsidR="00546A8B">
        <w:rPr>
          <w:b/>
          <w:bCs/>
        </w:rPr>
        <w:t xml:space="preserve"> </w:t>
      </w:r>
      <w:r w:rsidR="00863F0D">
        <w:t>p</w:t>
      </w:r>
      <w:r w:rsidR="00D652AD" w:rsidRPr="0090428C">
        <w:t>aragra</w:t>
      </w:r>
      <w:r w:rsidR="00D652AD">
        <w:t>h</w:t>
      </w:r>
      <w:r w:rsidR="00D652AD" w:rsidRPr="0090428C">
        <w:t>v</w:t>
      </w:r>
      <w:r w:rsidR="00D652AD" w:rsidRPr="00D652AD">
        <w:t xml:space="preserve"> 189 </w:t>
      </w:r>
      <w:r w:rsidR="00A207AF">
        <w:t>muudetakse</w:t>
      </w:r>
      <w:r w:rsidR="00686EBB">
        <w:t xml:space="preserve"> ja sõnastatakse </w:t>
      </w:r>
      <w:r w:rsidR="00D652AD" w:rsidRPr="00D652AD">
        <w:t>järg</w:t>
      </w:r>
      <w:r w:rsidR="00D30B10">
        <w:t>miselt</w:t>
      </w:r>
      <w:r w:rsidR="00D652AD" w:rsidRPr="00D652AD">
        <w:t>:</w:t>
      </w:r>
    </w:p>
    <w:p w14:paraId="4729E43F" w14:textId="20ECBE69" w:rsidR="00AC6EC3" w:rsidRDefault="00C14CC6" w:rsidP="00BD6305">
      <w:pPr>
        <w:jc w:val="both"/>
        <w:rPr>
          <w:b/>
          <w:bCs/>
        </w:rPr>
      </w:pPr>
      <w:r w:rsidRPr="00AC6EC3">
        <w:t>„</w:t>
      </w:r>
      <w:r w:rsidR="00AC6EC3" w:rsidRPr="00AC6EC3">
        <w:rPr>
          <w:b/>
          <w:bCs/>
        </w:rPr>
        <w:t>§ 189.</w:t>
      </w:r>
      <w:r w:rsidR="00300F17">
        <w:rPr>
          <w:b/>
          <w:bCs/>
        </w:rPr>
        <w:t xml:space="preserve"> </w:t>
      </w:r>
      <w:r w:rsidR="00AC6EC3" w:rsidRPr="00AC6EC3">
        <w:rPr>
          <w:b/>
          <w:bCs/>
        </w:rPr>
        <w:t>Fluoritud kasvuhoonegaasid</w:t>
      </w:r>
      <w:r w:rsidR="00AC6EC3">
        <w:rPr>
          <w:b/>
          <w:bCs/>
        </w:rPr>
        <w:t xml:space="preserve"> ja nende alternatiivid</w:t>
      </w:r>
    </w:p>
    <w:p w14:paraId="21A6A2D6" w14:textId="77777777" w:rsidR="004B2711" w:rsidRPr="00AC6EC3" w:rsidRDefault="004B2711" w:rsidP="00BD6305">
      <w:pPr>
        <w:jc w:val="both"/>
        <w:rPr>
          <w:b/>
          <w:bCs/>
        </w:rPr>
      </w:pPr>
    </w:p>
    <w:p w14:paraId="4CA8B10D" w14:textId="596DFF1F" w:rsidR="00D652AD" w:rsidRDefault="00D652AD" w:rsidP="008F0BEF">
      <w:pPr>
        <w:jc w:val="both"/>
      </w:pPr>
      <w:r>
        <w:t xml:space="preserve">(1) Fluoritud kasvuhoonegaasid on käesoleva seaduse tähenduses ained, mis on nimetatud Euroopa Parlamendi ja nõukogu määruse (EL) 2024/573, </w:t>
      </w:r>
      <w:commentRangeStart w:id="16"/>
      <w:r>
        <w:t xml:space="preserve">milles käsitletakse fluoritud kasvuhoonegaase ning millega muudetakse direktiivi (EL) 2019/1937 ja tunnistatakse </w:t>
      </w:r>
      <w:r>
        <w:lastRenderedPageBreak/>
        <w:t>kehtetuks määrus (EL) 517/2014 (ELT L, 2024/573, 20.</w:t>
      </w:r>
      <w:r w:rsidR="00B01CC8">
        <w:t>0</w:t>
      </w:r>
      <w:r>
        <w:t xml:space="preserve">2.2024, </w:t>
      </w:r>
      <w:r w:rsidR="00AC6EC3">
        <w:t>lk</w:t>
      </w:r>
      <w:r w:rsidR="008460CA">
        <w:t xml:space="preserve"> </w:t>
      </w:r>
      <w:r w:rsidR="00AC6EC3">
        <w:t>1</w:t>
      </w:r>
      <w:r w:rsidR="008460CA">
        <w:t>–</w:t>
      </w:r>
      <w:r w:rsidR="00AC6EC3">
        <w:t>67</w:t>
      </w:r>
      <w:r w:rsidRPr="56250906">
        <w:rPr>
          <w:i/>
          <w:iCs/>
        </w:rPr>
        <w:t>)</w:t>
      </w:r>
      <w:r>
        <w:t>,</w:t>
      </w:r>
      <w:commentRangeEnd w:id="16"/>
      <w:r>
        <w:commentReference w:id="16"/>
      </w:r>
      <w:r>
        <w:t xml:space="preserve"> I</w:t>
      </w:r>
      <w:r w:rsidR="004B2711">
        <w:t>–</w:t>
      </w:r>
      <w:r>
        <w:t xml:space="preserve">III lisas ning mis esinevad kas </w:t>
      </w:r>
      <w:r w:rsidR="00425CE7">
        <w:t>eraldiseisva</w:t>
      </w:r>
      <w:r>
        <w:t xml:space="preserve"> aine või seguna.</w:t>
      </w:r>
    </w:p>
    <w:p w14:paraId="7804AD39" w14:textId="77777777" w:rsidR="004B2711" w:rsidRDefault="004B2711" w:rsidP="00BD6305">
      <w:pPr>
        <w:jc w:val="both"/>
      </w:pPr>
    </w:p>
    <w:p w14:paraId="7E9D17AF" w14:textId="39E27775" w:rsidR="00D652AD" w:rsidRDefault="00D652AD" w:rsidP="008F0BEF">
      <w:pPr>
        <w:jc w:val="both"/>
        <w:outlineLvl w:val="1"/>
      </w:pPr>
      <w:r w:rsidRPr="0046350D">
        <w:t xml:space="preserve">(2) </w:t>
      </w:r>
      <w:bookmarkStart w:id="17" w:name="_Hlk195716998"/>
      <w:r w:rsidRPr="0046350D">
        <w:t>Fluoritud kasvuhoonegaaside alternatiivid on ammoniaak (NH</w:t>
      </w:r>
      <w:r w:rsidRPr="00546A8B">
        <w:rPr>
          <w:vertAlign w:val="subscript"/>
        </w:rPr>
        <w:t>3</w:t>
      </w:r>
      <w:r w:rsidRPr="0046350D">
        <w:t>), süsinikdioksiid (CO</w:t>
      </w:r>
      <w:r w:rsidRPr="00546A8B">
        <w:rPr>
          <w:vertAlign w:val="subscript"/>
        </w:rPr>
        <w:t>2</w:t>
      </w:r>
      <w:r w:rsidRPr="0046350D">
        <w:t>) ja süsivesinikud</w:t>
      </w:r>
      <w:r>
        <w:t xml:space="preserve"> </w:t>
      </w:r>
      <w:r w:rsidRPr="00546A8B">
        <w:t xml:space="preserve">või </w:t>
      </w:r>
      <w:r w:rsidRPr="000B6AE1">
        <w:t>muud asjakohased ained</w:t>
      </w:r>
      <w:r w:rsidR="00A57DCC">
        <w:t>, mi</w:t>
      </w:r>
      <w:r w:rsidR="004B2711">
        <w:t>s</w:t>
      </w:r>
      <w:r w:rsidR="00A57DCC">
        <w:t xml:space="preserve"> on nimetatud Euroopa Parlamendi ja nõukogu määruses (EL) 2024/573 või selle rakendusmäärustes</w:t>
      </w:r>
      <w:bookmarkEnd w:id="17"/>
      <w:r w:rsidRPr="000B6AE1">
        <w:t>.</w:t>
      </w:r>
      <w:r w:rsidR="00C14CC6" w:rsidRPr="000B6AE1">
        <w:t>“</w:t>
      </w:r>
      <w:r w:rsidR="00863F0D">
        <w:t>;</w:t>
      </w:r>
    </w:p>
    <w:p w14:paraId="1F84A8EA" w14:textId="77777777" w:rsidR="004B2711" w:rsidRDefault="004B2711" w:rsidP="00BD6305">
      <w:pPr>
        <w:jc w:val="both"/>
        <w:outlineLvl w:val="1"/>
      </w:pPr>
    </w:p>
    <w:p w14:paraId="6D841018" w14:textId="1C62F0A3" w:rsidR="00A05D4A" w:rsidRDefault="00B263C4" w:rsidP="008F0BEF">
      <w:pPr>
        <w:jc w:val="both"/>
        <w:outlineLvl w:val="2"/>
      </w:pPr>
      <w:r>
        <w:rPr>
          <w:b/>
          <w:bCs/>
        </w:rPr>
        <w:t>9</w:t>
      </w:r>
      <w:r w:rsidR="000B6AE1" w:rsidRPr="000B6AE1">
        <w:rPr>
          <w:b/>
          <w:bCs/>
        </w:rPr>
        <w:t>)</w:t>
      </w:r>
      <w:r w:rsidR="000B6AE1">
        <w:rPr>
          <w:b/>
          <w:bCs/>
        </w:rPr>
        <w:t xml:space="preserve"> </w:t>
      </w:r>
      <w:r w:rsidR="00863F0D">
        <w:t>p</w:t>
      </w:r>
      <w:r w:rsidR="003D2C9C">
        <w:t>aragrahvi</w:t>
      </w:r>
      <w:r w:rsidR="006D468E">
        <w:t xml:space="preserve"> 190 </w:t>
      </w:r>
      <w:r w:rsidR="004B2711">
        <w:t xml:space="preserve">täiendatakse </w:t>
      </w:r>
      <w:r w:rsidR="006D468E">
        <w:t xml:space="preserve">pärast </w:t>
      </w:r>
      <w:r w:rsidR="004B2711">
        <w:t>tekstiosa</w:t>
      </w:r>
      <w:r w:rsidR="006D468E">
        <w:t xml:space="preserve"> „Kyoto protolli“ </w:t>
      </w:r>
      <w:r w:rsidR="004B2711">
        <w:t>tekstiosaga</w:t>
      </w:r>
      <w:r w:rsidR="006D468E">
        <w:t xml:space="preserve"> </w:t>
      </w:r>
      <w:r w:rsidR="00BD6305">
        <w:t>„</w:t>
      </w:r>
      <w:r w:rsidR="00B01CC8">
        <w:t xml:space="preserve">, osoonikihti kahandavate ainete </w:t>
      </w:r>
      <w:del w:id="18" w:author="Aili Sandre - JUSTDIGI" w:date="2025-09-19T14:43:00Z" w16du:dateUtc="2025-09-19T11:43:00Z">
        <w:r w:rsidR="00B01CC8" w:rsidDel="0021672E">
          <w:delText xml:space="preserve"> </w:delText>
        </w:r>
      </w:del>
      <w:r w:rsidR="006D468E">
        <w:t>Montreali protokolli“</w:t>
      </w:r>
      <w:r w:rsidR="00863F0D">
        <w:t>;</w:t>
      </w:r>
    </w:p>
    <w:p w14:paraId="6B5F32EC" w14:textId="77777777" w:rsidR="00E20D4F" w:rsidRDefault="00E20D4F" w:rsidP="008F0BEF">
      <w:pPr>
        <w:jc w:val="both"/>
        <w:outlineLvl w:val="2"/>
      </w:pPr>
    </w:p>
    <w:p w14:paraId="2D87D90F" w14:textId="121F2FF5" w:rsidR="00E20D4F" w:rsidRPr="00E20D4F" w:rsidRDefault="003849CB" w:rsidP="008F0BEF">
      <w:pPr>
        <w:jc w:val="both"/>
        <w:outlineLvl w:val="2"/>
      </w:pPr>
      <w:r>
        <w:rPr>
          <w:b/>
          <w:bCs/>
        </w:rPr>
        <w:t>1</w:t>
      </w:r>
      <w:r w:rsidR="00B263C4">
        <w:rPr>
          <w:b/>
          <w:bCs/>
        </w:rPr>
        <w:t>0</w:t>
      </w:r>
      <w:r w:rsidR="00E20D4F" w:rsidRPr="00F9085D">
        <w:rPr>
          <w:b/>
          <w:bCs/>
        </w:rPr>
        <w:t>)</w:t>
      </w:r>
      <w:r w:rsidR="00E20D4F">
        <w:t xml:space="preserve"> paragrahvi 191 lõigetes 1</w:t>
      </w:r>
      <w:r w:rsidR="00F319C3">
        <w:t>, 2 ja 4</w:t>
      </w:r>
      <w:r w:rsidR="00E20D4F">
        <w:t xml:space="preserve"> asendatakse tekstiosa „</w:t>
      </w:r>
      <w:r w:rsidR="00C54134">
        <w:t xml:space="preserve">nr </w:t>
      </w:r>
      <w:r w:rsidR="00E20D4F">
        <w:t>(EL) 517/2014</w:t>
      </w:r>
      <w:r w:rsidR="00C54134">
        <w:t>“ tekstiosaga „</w:t>
      </w:r>
      <w:del w:id="19" w:author="Aili Sandre - JUSTDIGI" w:date="2025-09-19T14:44:00Z" w16du:dateUtc="2025-09-19T11:44:00Z">
        <w:r w:rsidR="00C54134" w:rsidDel="0021672E">
          <w:delText xml:space="preserve"> </w:delText>
        </w:r>
      </w:del>
      <w:r w:rsidR="00C54134">
        <w:t>(EL) 2024/573“;</w:t>
      </w:r>
    </w:p>
    <w:p w14:paraId="2DDC9EFF" w14:textId="77777777" w:rsidR="004B2711" w:rsidRDefault="004B2711" w:rsidP="00BD6305">
      <w:pPr>
        <w:jc w:val="both"/>
        <w:outlineLvl w:val="2"/>
      </w:pPr>
    </w:p>
    <w:p w14:paraId="21485941" w14:textId="0BB1C493" w:rsidR="00DD7802" w:rsidRDefault="00DD7802" w:rsidP="008F0BEF">
      <w:pPr>
        <w:jc w:val="both"/>
        <w:outlineLvl w:val="2"/>
      </w:pPr>
      <w:r>
        <w:rPr>
          <w:b/>
          <w:bCs/>
        </w:rPr>
        <w:t>1</w:t>
      </w:r>
      <w:r w:rsidR="00B263C4">
        <w:rPr>
          <w:b/>
          <w:bCs/>
        </w:rPr>
        <w:t>1</w:t>
      </w:r>
      <w:r w:rsidRPr="000B6AE1">
        <w:rPr>
          <w:b/>
          <w:bCs/>
        </w:rPr>
        <w:t>)</w:t>
      </w:r>
      <w:r>
        <w:rPr>
          <w:b/>
          <w:bCs/>
        </w:rPr>
        <w:t xml:space="preserve"> </w:t>
      </w:r>
      <w:r>
        <w:t>paragrahvi 19</w:t>
      </w:r>
      <w:r w:rsidR="0070478C">
        <w:t>1</w:t>
      </w:r>
      <w:r w:rsidRPr="00DD7802">
        <w:rPr>
          <w:vertAlign w:val="superscript"/>
        </w:rPr>
        <w:t>1</w:t>
      </w:r>
      <w:r>
        <w:rPr>
          <w:vertAlign w:val="superscript"/>
        </w:rPr>
        <w:t xml:space="preserve"> </w:t>
      </w:r>
      <w:r w:rsidRPr="00DD7802">
        <w:t>lõiget 1 täiendatakse</w:t>
      </w:r>
      <w:r w:rsidR="00B35CFB">
        <w:t xml:space="preserve"> </w:t>
      </w:r>
      <w:r w:rsidR="00B01CC8">
        <w:t xml:space="preserve">teise </w:t>
      </w:r>
      <w:r w:rsidR="00B35CFB">
        <w:t>lausega järgmises sõnastuses:</w:t>
      </w:r>
    </w:p>
    <w:p w14:paraId="37BC4DD7" w14:textId="25205378" w:rsidR="00101AA7" w:rsidRDefault="00B35CFB" w:rsidP="008F0BEF">
      <w:pPr>
        <w:jc w:val="both"/>
        <w:outlineLvl w:val="2"/>
      </w:pPr>
      <w:r>
        <w:t>„</w:t>
      </w:r>
      <w:r w:rsidR="00180273" w:rsidRPr="00180273">
        <w:t xml:space="preserve">Ühekordsetele mahutitele </w:t>
      </w:r>
      <w:r w:rsidR="00B01CC8">
        <w:t>kohaldatakse</w:t>
      </w:r>
      <w:r w:rsidR="00180273" w:rsidRPr="00180273">
        <w:t xml:space="preserve"> </w:t>
      </w:r>
      <w:r w:rsidR="00A57DCC">
        <w:t xml:space="preserve">Euroopa Parlamendi ja nõukogu </w:t>
      </w:r>
      <w:r w:rsidR="00180273" w:rsidRPr="00180273">
        <w:t>määruse</w:t>
      </w:r>
      <w:r w:rsidR="00A57DCC">
        <w:t xml:space="preserve"> (EL)</w:t>
      </w:r>
      <w:r w:rsidR="00180273" w:rsidRPr="00180273">
        <w:t xml:space="preserve"> 2024/573 artikli 11 punktis 3 </w:t>
      </w:r>
      <w:r w:rsidR="00D74D5E">
        <w:t>sätestatud</w:t>
      </w:r>
      <w:r w:rsidR="00180273" w:rsidRPr="00180273">
        <w:t xml:space="preserve"> nõude</w:t>
      </w:r>
      <w:r w:rsidR="00B01CC8">
        <w:t>i</w:t>
      </w:r>
      <w:r w:rsidR="00180273" w:rsidRPr="00180273">
        <w:t>d.</w:t>
      </w:r>
      <w:r w:rsidR="00AA28B9">
        <w:t>“;</w:t>
      </w:r>
    </w:p>
    <w:p w14:paraId="6816EEED" w14:textId="77777777" w:rsidR="00CF3691" w:rsidRPr="00180273" w:rsidRDefault="00CF3691" w:rsidP="008F0BEF">
      <w:pPr>
        <w:jc w:val="both"/>
        <w:outlineLvl w:val="2"/>
      </w:pPr>
    </w:p>
    <w:p w14:paraId="56531A53" w14:textId="601C3006" w:rsidR="00D852EE" w:rsidRDefault="00546A8B" w:rsidP="000508C2">
      <w:pPr>
        <w:ind w:right="6"/>
        <w:jc w:val="both"/>
      </w:pPr>
      <w:r w:rsidRPr="00546A8B">
        <w:rPr>
          <w:b/>
          <w:bCs/>
        </w:rPr>
        <w:t>1</w:t>
      </w:r>
      <w:r w:rsidR="00B263C4">
        <w:rPr>
          <w:b/>
          <w:bCs/>
        </w:rPr>
        <w:t>2</w:t>
      </w:r>
      <w:r w:rsidRPr="00546A8B">
        <w:rPr>
          <w:b/>
          <w:bCs/>
        </w:rPr>
        <w:t>)</w:t>
      </w:r>
      <w:r>
        <w:rPr>
          <w:b/>
          <w:bCs/>
        </w:rPr>
        <w:t xml:space="preserve"> </w:t>
      </w:r>
      <w:r w:rsidR="00863F0D">
        <w:t>p</w:t>
      </w:r>
      <w:r w:rsidR="00D852EE">
        <w:t>aragrahv</w:t>
      </w:r>
      <w:r w:rsidR="004B2711">
        <w:t>i</w:t>
      </w:r>
      <w:r w:rsidR="00D852EE">
        <w:t xml:space="preserve"> 192 </w:t>
      </w:r>
      <w:r w:rsidR="009E4B14">
        <w:t>lõige 1</w:t>
      </w:r>
      <w:r w:rsidR="00AA28B9">
        <w:t xml:space="preserve"> </w:t>
      </w:r>
      <w:r w:rsidR="00D81C63">
        <w:t>muudetakse</w:t>
      </w:r>
      <w:r w:rsidR="00D852EE">
        <w:t xml:space="preserve"> ja sõnastatakse </w:t>
      </w:r>
      <w:r w:rsidR="00D852EE" w:rsidRPr="00D652AD">
        <w:t>järg</w:t>
      </w:r>
      <w:r w:rsidR="00D74D5E">
        <w:t>miselt</w:t>
      </w:r>
      <w:r w:rsidR="00DA5350">
        <w:t>:</w:t>
      </w:r>
    </w:p>
    <w:p w14:paraId="11520FDC" w14:textId="5AED5260" w:rsidR="00D852EE" w:rsidRDefault="00546A8B" w:rsidP="008F0BEF">
      <w:pPr>
        <w:jc w:val="both"/>
      </w:pPr>
      <w:r>
        <w:t>„</w:t>
      </w:r>
      <w:r w:rsidR="00D852EE" w:rsidRPr="006F4EAC">
        <w:t>(1) Fluoritud kasvuhoonegaase ja osoonikihti kahandavaid aineid sisaldavate toodete, seadmete, süsteemide ja mahutite ning käitlemistoimingute register FOKA (edaspidi </w:t>
      </w:r>
      <w:r w:rsidR="00D852EE" w:rsidRPr="006F4EAC">
        <w:rPr>
          <w:i/>
          <w:iCs/>
        </w:rPr>
        <w:t>FOKA register</w:t>
      </w:r>
      <w:r w:rsidR="00D852EE" w:rsidRPr="006F4EAC">
        <w:t>) on riigi infosüsteemi kuuluv andmekogu, kuhu koondatakse</w:t>
      </w:r>
      <w:r w:rsidR="00D852EE" w:rsidRPr="006F4EAC">
        <w:br/>
      </w:r>
      <w:r w:rsidR="00D852EE">
        <w:t xml:space="preserve">andmed </w:t>
      </w:r>
      <w:r w:rsidR="00D852EE" w:rsidRPr="002C0553">
        <w:t>fluoritud kasvuhoonegaase või osoonikihti kahandavaid aineid sisaldava</w:t>
      </w:r>
      <w:r w:rsidR="00D852EE">
        <w:t xml:space="preserve">te </w:t>
      </w:r>
      <w:r w:rsidR="00D852EE" w:rsidRPr="002C0553">
        <w:t>paikse</w:t>
      </w:r>
      <w:r w:rsidR="00D852EE">
        <w:t xml:space="preserve">te </w:t>
      </w:r>
      <w:r w:rsidR="00D852EE" w:rsidRPr="002C0553">
        <w:t>külmutus- ja kliimaseadme</w:t>
      </w:r>
      <w:r w:rsidR="00D852EE">
        <w:t>te</w:t>
      </w:r>
      <w:r w:rsidR="00D852EE" w:rsidRPr="002C0553">
        <w:t>, soojuspum</w:t>
      </w:r>
      <w:r w:rsidR="00D852EE">
        <w:t>pade</w:t>
      </w:r>
      <w:r w:rsidR="000918D6">
        <w:t xml:space="preserve">, </w:t>
      </w:r>
      <w:r w:rsidR="000918D6" w:rsidRPr="009E4B14">
        <w:t>elektrijaotlate</w:t>
      </w:r>
      <w:r w:rsidR="00D852EE" w:rsidRPr="002C0553">
        <w:t xml:space="preserve"> </w:t>
      </w:r>
      <w:r w:rsidR="00BD34E9">
        <w:t>ning</w:t>
      </w:r>
      <w:r w:rsidR="00D852EE" w:rsidRPr="002C0553">
        <w:t xml:space="preserve"> tuletõrjeseadm</w:t>
      </w:r>
      <w:r w:rsidR="00D852EE">
        <w:t>ete kasutusvaldkonna, aine koguste, tüübi ja käitlemistoimingute kohta</w:t>
      </w:r>
      <w:r w:rsidR="00D852EE" w:rsidRPr="002C0553">
        <w:t>.</w:t>
      </w:r>
      <w:r w:rsidR="00DA5350">
        <w:t>“</w:t>
      </w:r>
      <w:r w:rsidR="00C35F49">
        <w:t>;</w:t>
      </w:r>
    </w:p>
    <w:p w14:paraId="0C6D2CE7" w14:textId="77777777" w:rsidR="00DA5350" w:rsidRDefault="00DA5350" w:rsidP="008F0BEF">
      <w:pPr>
        <w:jc w:val="both"/>
      </w:pPr>
    </w:p>
    <w:p w14:paraId="5C77FC29" w14:textId="57111355" w:rsidR="00DA5350" w:rsidRDefault="00DA5350" w:rsidP="008F0BEF">
      <w:pPr>
        <w:pStyle w:val="oj-normal"/>
        <w:spacing w:before="0" w:beforeAutospacing="0" w:after="0" w:afterAutospacing="0"/>
        <w:jc w:val="both"/>
      </w:pPr>
      <w:r w:rsidRPr="00DA5350">
        <w:rPr>
          <w:b/>
          <w:bCs/>
        </w:rPr>
        <w:t>1</w:t>
      </w:r>
      <w:r w:rsidR="00B263C4">
        <w:rPr>
          <w:b/>
          <w:bCs/>
        </w:rPr>
        <w:t>3</w:t>
      </w:r>
      <w:r w:rsidRPr="00DA5350">
        <w:rPr>
          <w:b/>
          <w:bCs/>
        </w:rPr>
        <w:t>)</w:t>
      </w:r>
      <w:r>
        <w:rPr>
          <w:b/>
          <w:bCs/>
        </w:rPr>
        <w:t xml:space="preserve"> </w:t>
      </w:r>
      <w:r w:rsidRPr="00DA5350">
        <w:t xml:space="preserve">paragrahvi 192 </w:t>
      </w:r>
      <w:r w:rsidR="00C35F49">
        <w:t xml:space="preserve">täiendatakse </w:t>
      </w:r>
      <w:r w:rsidRPr="00DA5350">
        <w:t>lõi</w:t>
      </w:r>
      <w:r w:rsidR="00C35F49">
        <w:t>getega</w:t>
      </w:r>
      <w:r w:rsidRPr="00DA5350">
        <w:t xml:space="preserve"> </w:t>
      </w:r>
      <w:r w:rsidR="00BE2B15">
        <w:t>4</w:t>
      </w:r>
      <w:r w:rsidR="007172A1">
        <w:t>–</w:t>
      </w:r>
      <w:r w:rsidR="00BE2B15">
        <w:t>6</w:t>
      </w:r>
      <w:r w:rsidR="00C35F49">
        <w:t xml:space="preserve"> järgmises sõnastuses:</w:t>
      </w:r>
    </w:p>
    <w:p w14:paraId="5BB443F5" w14:textId="3F6EC3F6" w:rsidR="00BD34E9" w:rsidRDefault="00DA5350" w:rsidP="008F0BEF">
      <w:pPr>
        <w:pStyle w:val="oj-normal"/>
        <w:spacing w:before="0" w:beforeAutospacing="0" w:after="0" w:afterAutospacing="0"/>
        <w:jc w:val="both"/>
      </w:pPr>
      <w:r>
        <w:t>„</w:t>
      </w:r>
      <w:r w:rsidR="00D852EE" w:rsidRPr="002C0553">
        <w:t>(</w:t>
      </w:r>
      <w:r w:rsidR="00BE2B15">
        <w:t>4</w:t>
      </w:r>
      <w:r w:rsidR="00D852EE">
        <w:t xml:space="preserve">) </w:t>
      </w:r>
      <w:r w:rsidR="00AB4F80">
        <w:t>Käesoleva paragrahvi l</w:t>
      </w:r>
      <w:r w:rsidR="00D852EE" w:rsidRPr="002C0553">
        <w:t xml:space="preserve">õikes </w:t>
      </w:r>
      <w:r w:rsidR="00D852EE">
        <w:t>1</w:t>
      </w:r>
      <w:r w:rsidR="00D852EE" w:rsidRPr="002C0553">
        <w:t xml:space="preserve"> nimetatud seadmed </w:t>
      </w:r>
      <w:commentRangeStart w:id="20"/>
      <w:r w:rsidR="00D852EE" w:rsidRPr="002C0553">
        <w:t>kantakse FOKA</w:t>
      </w:r>
      <w:r w:rsidR="00D852EE">
        <w:t xml:space="preserve"> registrisse</w:t>
      </w:r>
      <w:r w:rsidR="00D852EE" w:rsidRPr="002C0553">
        <w:t xml:space="preserve">, </w:t>
      </w:r>
      <w:commentRangeEnd w:id="20"/>
      <w:r w:rsidR="00650938">
        <w:rPr>
          <w:rStyle w:val="Kommentaariviide"/>
          <w:color w:val="000000"/>
          <w:lang w:eastAsia="et-EE"/>
        </w:rPr>
        <w:commentReference w:id="20"/>
      </w:r>
      <w:r w:rsidR="00D852EE" w:rsidRPr="002C0553">
        <w:t>kui need sisaldavad</w:t>
      </w:r>
      <w:r w:rsidR="00D852EE">
        <w:t>:</w:t>
      </w:r>
      <w:r w:rsidR="00067C09">
        <w:br/>
      </w:r>
      <w:r w:rsidR="00D852EE">
        <w:t xml:space="preserve">1) </w:t>
      </w:r>
      <w:r w:rsidR="00C83788">
        <w:t>viis</w:t>
      </w:r>
      <w:r w:rsidR="00D852EE" w:rsidRPr="002C0553">
        <w:t xml:space="preserve"> või enam CO</w:t>
      </w:r>
      <w:r w:rsidR="00D852EE" w:rsidRPr="002C0553">
        <w:rPr>
          <w:rStyle w:val="oj-sub"/>
          <w:rFonts w:eastAsiaTheme="majorEastAsia"/>
          <w:vertAlign w:val="subscript"/>
        </w:rPr>
        <w:t>2</w:t>
      </w:r>
      <w:r w:rsidR="00D852EE" w:rsidRPr="002C0553">
        <w:t xml:space="preserve"> ekvivalenttonni Euroopa Parlamendi ja nõukogu määruse (EL) 2024/573 I lisas</w:t>
      </w:r>
      <w:r w:rsidR="00E36589">
        <w:t> </w:t>
      </w:r>
      <w:r w:rsidR="00602232">
        <w:t xml:space="preserve">nimetatud </w:t>
      </w:r>
      <w:r w:rsidR="00D852EE">
        <w:t>fluoritud</w:t>
      </w:r>
      <w:r w:rsidR="00E36589">
        <w:t> </w:t>
      </w:r>
      <w:r w:rsidR="00D852EE">
        <w:t>kasvuhoonegaas</w:t>
      </w:r>
      <w:r w:rsidR="00E36589">
        <w:t>e</w:t>
      </w:r>
      <w:r w:rsidR="00D852EE">
        <w:t>;</w:t>
      </w:r>
    </w:p>
    <w:p w14:paraId="5CE5267C" w14:textId="144CDA72" w:rsidR="00D852EE" w:rsidRDefault="00D852EE" w:rsidP="008F0BEF">
      <w:pPr>
        <w:pStyle w:val="oj-normal"/>
        <w:spacing w:before="0" w:beforeAutospacing="0" w:after="0" w:afterAutospacing="0"/>
        <w:jc w:val="both"/>
      </w:pPr>
      <w:r>
        <w:t>2)</w:t>
      </w:r>
      <w:r w:rsidR="00C237AB">
        <w:t xml:space="preserve"> </w:t>
      </w:r>
      <w:r w:rsidR="00C83788">
        <w:t>üks</w:t>
      </w:r>
      <w:r w:rsidRPr="002C0553">
        <w:t> k</w:t>
      </w:r>
      <w:r w:rsidR="00C83788">
        <w:t>ilogramm</w:t>
      </w:r>
      <w:r w:rsidRPr="002C0553">
        <w:t xml:space="preserve"> või enam</w:t>
      </w:r>
      <w:r w:rsidR="00D95DA5">
        <w:t xml:space="preserve"> Euroopa Parlamendi ja nõukogu määruse (EL) 2024/573</w:t>
      </w:r>
      <w:r w:rsidRPr="002C0553">
        <w:t xml:space="preserve"> II lisa 1. jaos </w:t>
      </w:r>
      <w:r w:rsidR="00602232">
        <w:t xml:space="preserve">nimetatud </w:t>
      </w:r>
      <w:r w:rsidRPr="002C0553">
        <w:t>fluoritud kasvuhoonegaase, mida kasutatakse mujal kui vahtudes</w:t>
      </w:r>
      <w:r w:rsidR="008F1E18">
        <w:t>;</w:t>
      </w:r>
      <w:r w:rsidRPr="002C0553">
        <w:t xml:space="preserve"> </w:t>
      </w:r>
      <w:r w:rsidR="00067C09">
        <w:br/>
      </w:r>
      <w:r>
        <w:t xml:space="preserve">3) </w:t>
      </w:r>
      <w:r w:rsidR="00C83788">
        <w:t>kolm kilogrammi</w:t>
      </w:r>
      <w:r w:rsidRPr="002C0553">
        <w:t xml:space="preserve"> või enam osoonikihti kahandavaid aineid, mis on </w:t>
      </w:r>
      <w:r w:rsidR="00602232" w:rsidRPr="00602232">
        <w:t>nimetatud</w:t>
      </w:r>
      <w:r w:rsidRPr="00602232">
        <w:t xml:space="preserve"> Euroopa Parlamendi ja nõukogu määruse (EL) 2024/590 I lisas</w:t>
      </w:r>
      <w:r w:rsidR="008F1E18" w:rsidRPr="00602232">
        <w:t>.</w:t>
      </w:r>
    </w:p>
    <w:p w14:paraId="0C1C2A4E" w14:textId="77777777" w:rsidR="00356834" w:rsidRPr="002C0553" w:rsidRDefault="00356834" w:rsidP="000508C2">
      <w:pPr>
        <w:pStyle w:val="oj-normal"/>
        <w:spacing w:before="0" w:beforeAutospacing="0" w:after="0" w:afterAutospacing="0"/>
        <w:jc w:val="both"/>
      </w:pPr>
    </w:p>
    <w:p w14:paraId="4FCEC938" w14:textId="6F8E32C8" w:rsidR="00D902C4" w:rsidRDefault="00D852EE" w:rsidP="008F0BEF">
      <w:pPr>
        <w:pStyle w:val="oj-normal"/>
        <w:spacing w:before="0" w:beforeAutospacing="0" w:after="0" w:afterAutospacing="0"/>
        <w:jc w:val="both"/>
      </w:pPr>
      <w:r w:rsidRPr="002C0553">
        <w:t>(</w:t>
      </w:r>
      <w:r w:rsidR="00BE2B15">
        <w:t>5</w:t>
      </w:r>
      <w:r w:rsidRPr="002C0553">
        <w:t xml:space="preserve">) </w:t>
      </w:r>
      <w:bookmarkStart w:id="21" w:name="_Hlk195718180"/>
      <w:r w:rsidRPr="002C0553">
        <w:t>Hermeetiliselt suletud seadmeid ei kanta FOKA</w:t>
      </w:r>
      <w:r>
        <w:t xml:space="preserve"> registrisse</w:t>
      </w:r>
      <w:r w:rsidRPr="002C0553">
        <w:t xml:space="preserve">, kui </w:t>
      </w:r>
      <w:r w:rsidR="00D902C4" w:rsidRPr="002C0553">
        <w:t xml:space="preserve">tootja </w:t>
      </w:r>
      <w:r w:rsidR="00D902C4">
        <w:t xml:space="preserve">on </w:t>
      </w:r>
      <w:r w:rsidRPr="002C0553">
        <w:t>need märgista</w:t>
      </w:r>
      <w:r w:rsidR="00D902C4">
        <w:t>n</w:t>
      </w:r>
      <w:r w:rsidRPr="002C0553">
        <w:t xml:space="preserve">ud hermeetiliselt suletud seadmetena ja </w:t>
      </w:r>
      <w:r w:rsidR="00D902C4">
        <w:t xml:space="preserve">need </w:t>
      </w:r>
      <w:r w:rsidRPr="002C0553">
        <w:t>vastavad ühele järgmistest tingimustest</w:t>
      </w:r>
      <w:bookmarkEnd w:id="21"/>
      <w:r w:rsidRPr="002C0553">
        <w:t>:</w:t>
      </w:r>
    </w:p>
    <w:p w14:paraId="4185F130" w14:textId="5D8E7295" w:rsidR="00CC3080" w:rsidRDefault="00080B27" w:rsidP="008F0BEF">
      <w:pPr>
        <w:pStyle w:val="oj-normal"/>
        <w:spacing w:before="0" w:beforeAutospacing="0" w:after="0" w:afterAutospacing="0"/>
        <w:jc w:val="both"/>
      </w:pPr>
      <w:r>
        <w:t xml:space="preserve">1) </w:t>
      </w:r>
      <w:r w:rsidR="00D852EE" w:rsidRPr="002C0553">
        <w:t>sisaldavad vähem kui 10 CO</w:t>
      </w:r>
      <w:r w:rsidR="00D852EE" w:rsidRPr="002C0553">
        <w:rPr>
          <w:rStyle w:val="oj-sub"/>
          <w:rFonts w:eastAsiaTheme="majorEastAsia"/>
          <w:vertAlign w:val="subscript"/>
        </w:rPr>
        <w:t>2</w:t>
      </w:r>
      <w:r w:rsidR="00D852EE" w:rsidRPr="002C0553">
        <w:t xml:space="preserve"> ekvivalenttonni </w:t>
      </w:r>
      <w:r w:rsidR="00A57DCC">
        <w:t xml:space="preserve">Euroopa Parlamendi ja nõukogu </w:t>
      </w:r>
      <w:r w:rsidR="00D852EE" w:rsidRPr="002C0553">
        <w:t>määruse (EL) 2024/573 I lisas loetletud fluoritud kasvuhoonegaase</w:t>
      </w:r>
      <w:r w:rsidR="00E36589">
        <w:t>;</w:t>
      </w:r>
    </w:p>
    <w:p w14:paraId="4FAFC107" w14:textId="1B60B0BF" w:rsidR="00CC3080" w:rsidRDefault="00080B27" w:rsidP="008F0BEF">
      <w:pPr>
        <w:pStyle w:val="oj-normal"/>
        <w:spacing w:before="0" w:beforeAutospacing="0" w:after="0" w:afterAutospacing="0"/>
        <w:jc w:val="both"/>
      </w:pPr>
      <w:r>
        <w:t xml:space="preserve">2) </w:t>
      </w:r>
      <w:r w:rsidR="00D852EE" w:rsidRPr="002C0553">
        <w:t xml:space="preserve">sisaldavad vähem kui </w:t>
      </w:r>
      <w:r w:rsidR="00C83788">
        <w:t>kaks kilogrammi</w:t>
      </w:r>
      <w:r w:rsidR="00AB4F80">
        <w:t xml:space="preserve"> Euroopa Parlamendi ja nõukogu</w:t>
      </w:r>
      <w:r w:rsidR="00D852EE" w:rsidRPr="002C0553">
        <w:t xml:space="preserve"> määruse</w:t>
      </w:r>
      <w:r w:rsidR="00E95C13">
        <w:t xml:space="preserve"> (EL) </w:t>
      </w:r>
      <w:r w:rsidR="00D852EE" w:rsidRPr="002C0553">
        <w:t>2024/573 II lisa 1. jaos loetletud fluoritud kasvuhoonegaase</w:t>
      </w:r>
      <w:r w:rsidR="00E36589">
        <w:t>;</w:t>
      </w:r>
    </w:p>
    <w:p w14:paraId="33B6F884" w14:textId="4A57926F" w:rsidR="00CC3080" w:rsidRDefault="00080B27" w:rsidP="008F0BEF">
      <w:pPr>
        <w:pStyle w:val="oj-normal"/>
        <w:spacing w:before="0" w:beforeAutospacing="0" w:after="0" w:afterAutospacing="0"/>
        <w:jc w:val="both"/>
      </w:pPr>
      <w:r>
        <w:t xml:space="preserve">3) </w:t>
      </w:r>
      <w:r w:rsidR="00D852EE" w:rsidRPr="002C0553">
        <w:t xml:space="preserve">sisaldavad vähem kui </w:t>
      </w:r>
      <w:r w:rsidR="00C83788">
        <w:t>kolm kilogrammi</w:t>
      </w:r>
      <w:r w:rsidR="00D852EE" w:rsidRPr="002C0553">
        <w:t xml:space="preserve"> </w:t>
      </w:r>
      <w:del w:id="22" w:author="Aili Sandre - JUSTDIGI" w:date="2025-09-19T14:45:00Z" w16du:dateUtc="2025-09-19T11:45:00Z">
        <w:r w:rsidR="00AB4F80" w:rsidDel="0021672E">
          <w:delText xml:space="preserve"> </w:delText>
        </w:r>
      </w:del>
      <w:r w:rsidR="00AB4F80">
        <w:t>Euroopa Parlamendi ja nõukogu määruse</w:t>
      </w:r>
      <w:r w:rsidR="00E95C13">
        <w:t xml:space="preserve"> (EL) </w:t>
      </w:r>
      <w:r w:rsidR="00D852EE" w:rsidRPr="002C0553">
        <w:t>2024/590 I lisas loetletud osoonikihti kahandavaid</w:t>
      </w:r>
      <w:r w:rsidR="00CC3080">
        <w:t xml:space="preserve"> </w:t>
      </w:r>
      <w:r w:rsidR="00D852EE" w:rsidRPr="002C0553">
        <w:t>aineid</w:t>
      </w:r>
      <w:r w:rsidR="00CC3080">
        <w:t>;</w:t>
      </w:r>
    </w:p>
    <w:p w14:paraId="407837CF" w14:textId="1BD8D8DA" w:rsidR="00D852EE" w:rsidRDefault="00586FE2" w:rsidP="56250906">
      <w:pPr>
        <w:pStyle w:val="oj-normal"/>
        <w:spacing w:before="0" w:beforeAutospacing="0" w:after="0" w:afterAutospacing="0"/>
        <w:jc w:val="both"/>
      </w:pPr>
      <w:r>
        <w:t xml:space="preserve">4) sisaldavad vähem kui </w:t>
      </w:r>
      <w:r w:rsidR="00C83788">
        <w:t>kolm kilogrammi</w:t>
      </w:r>
      <w:r>
        <w:t xml:space="preserve"> </w:t>
      </w:r>
      <w:r w:rsidR="00A57DCC">
        <w:t xml:space="preserve">Euroopa Parlamendi ja nõukogu </w:t>
      </w:r>
      <w:r>
        <w:t>määruse</w:t>
      </w:r>
      <w:r w:rsidR="00A57DCC">
        <w:t xml:space="preserve"> (EL) </w:t>
      </w:r>
      <w:r>
        <w:t xml:space="preserve">2024/573 </w:t>
      </w:r>
      <w:commentRangeStart w:id="23"/>
      <w:r>
        <w:t xml:space="preserve">lisades </w:t>
      </w:r>
      <w:commentRangeEnd w:id="23"/>
      <w:r>
        <w:commentReference w:id="23"/>
      </w:r>
      <w:r>
        <w:t>nimetatud fluoritud kasvuhoonegaase ning on paigaldatud eluhoonetesse</w:t>
      </w:r>
      <w:r w:rsidR="00AA28B9">
        <w:t>.</w:t>
      </w:r>
    </w:p>
    <w:p w14:paraId="17C5E242" w14:textId="77777777" w:rsidR="00CC3080" w:rsidRPr="009E4B14" w:rsidRDefault="00CC3080" w:rsidP="000508C2">
      <w:pPr>
        <w:pStyle w:val="oj-normal"/>
        <w:spacing w:before="0" w:beforeAutospacing="0" w:after="0" w:afterAutospacing="0"/>
        <w:jc w:val="both"/>
      </w:pPr>
    </w:p>
    <w:p w14:paraId="5BA3F447" w14:textId="6997460D" w:rsidR="00AA28B9" w:rsidRDefault="00AA28B9" w:rsidP="008F0BEF">
      <w:pPr>
        <w:pStyle w:val="oj-normal"/>
        <w:spacing w:before="0" w:beforeAutospacing="0" w:after="0" w:afterAutospacing="0"/>
        <w:jc w:val="both"/>
      </w:pPr>
      <w:r w:rsidRPr="009E4B14">
        <w:t>(</w:t>
      </w:r>
      <w:r w:rsidR="00BE2B15">
        <w:t>6</w:t>
      </w:r>
      <w:r w:rsidRPr="009E4B14">
        <w:t>) Elektrijaotlat ei kanta FOKA registrisse, kui se</w:t>
      </w:r>
      <w:r w:rsidR="00F133EF">
        <w:t>llele ei pea tegema lekkekontrolli, sest see</w:t>
      </w:r>
      <w:r w:rsidRPr="009E4B14">
        <w:t xml:space="preserve"> vastab</w:t>
      </w:r>
      <w:r w:rsidR="00F133EF">
        <w:t xml:space="preserve"> ühele</w:t>
      </w:r>
      <w:del w:id="24" w:author="Aili Sandre - JUSTDIGI" w:date="2025-09-19T14:46:00Z" w16du:dateUtc="2025-09-19T11:46:00Z">
        <w:r w:rsidR="00F133EF" w:rsidDel="0021672E">
          <w:delText xml:space="preserve"> </w:delText>
        </w:r>
      </w:del>
      <w:r w:rsidRPr="009E4B14">
        <w:t xml:space="preserve"> </w:t>
      </w:r>
      <w:r w:rsidR="00A57DCC">
        <w:t xml:space="preserve">Euroopa Parlamendi ja nõukogu </w:t>
      </w:r>
      <w:r w:rsidR="00A57DCC" w:rsidRPr="000918D6">
        <w:t>määruse</w:t>
      </w:r>
      <w:r w:rsidR="00A57DCC">
        <w:t xml:space="preserve"> (EL) </w:t>
      </w:r>
      <w:r w:rsidRPr="009E4B14">
        <w:t xml:space="preserve">2024/573 artikli 5 lõike 1 teises alalõigus </w:t>
      </w:r>
      <w:r w:rsidR="006C66B8">
        <w:t>sätestatud</w:t>
      </w:r>
      <w:r w:rsidRPr="009E4B14">
        <w:t xml:space="preserve"> tingimus</w:t>
      </w:r>
      <w:r w:rsidR="00F133EF">
        <w:t>ele</w:t>
      </w:r>
      <w:r w:rsidRPr="009E4B14">
        <w:t>.“;</w:t>
      </w:r>
    </w:p>
    <w:p w14:paraId="2FF023D7" w14:textId="77777777" w:rsidR="008F0BEF" w:rsidRDefault="008F0BEF" w:rsidP="008F0BEF">
      <w:pPr>
        <w:jc w:val="both"/>
        <w:rPr>
          <w:b/>
          <w:bCs/>
        </w:rPr>
      </w:pPr>
    </w:p>
    <w:p w14:paraId="3F2DFA6C" w14:textId="2E96978F" w:rsidR="00B74ADC" w:rsidRPr="00ED7471" w:rsidRDefault="00B74ADC" w:rsidP="000508C2">
      <w:pPr>
        <w:jc w:val="both"/>
      </w:pPr>
      <w:r w:rsidRPr="00ED7471">
        <w:rPr>
          <w:b/>
          <w:bCs/>
        </w:rPr>
        <w:t>1</w:t>
      </w:r>
      <w:r w:rsidR="00B263C4">
        <w:rPr>
          <w:b/>
          <w:bCs/>
        </w:rPr>
        <w:t>4</w:t>
      </w:r>
      <w:r w:rsidRPr="00ED7471">
        <w:rPr>
          <w:b/>
          <w:bCs/>
        </w:rPr>
        <w:t xml:space="preserve">) </w:t>
      </w:r>
      <w:commentRangeStart w:id="25"/>
      <w:r w:rsidRPr="00ED7471">
        <w:t>paragrahv</w:t>
      </w:r>
      <w:r w:rsidR="008F0BEF">
        <w:t>i</w:t>
      </w:r>
      <w:r w:rsidRPr="00ED7471">
        <w:t xml:space="preserve"> 193</w:t>
      </w:r>
      <w:r w:rsidR="002B130F" w:rsidRPr="00ED7471">
        <w:t xml:space="preserve"> </w:t>
      </w:r>
      <w:r w:rsidR="008F0BEF">
        <w:t xml:space="preserve">lõiked </w:t>
      </w:r>
      <w:commentRangeEnd w:id="25"/>
      <w:r w:rsidR="00650938">
        <w:rPr>
          <w:rStyle w:val="Kommentaariviide"/>
          <w:color w:val="000000"/>
          <w:lang w:eastAsia="et-EE"/>
        </w:rPr>
        <w:commentReference w:id="25"/>
      </w:r>
      <w:r w:rsidR="008F0BEF">
        <w:t xml:space="preserve">1–5 </w:t>
      </w:r>
      <w:r w:rsidR="002B130F" w:rsidRPr="00ED7471">
        <w:t>muudetakse ja sõnastatakse järg</w:t>
      </w:r>
      <w:r w:rsidR="008F0BEF">
        <w:t>miselt</w:t>
      </w:r>
      <w:r w:rsidR="002B130F" w:rsidRPr="00ED7471">
        <w:t>:</w:t>
      </w:r>
    </w:p>
    <w:p w14:paraId="390099D3" w14:textId="7B4E0E8F" w:rsidR="00067C09" w:rsidRPr="00ED7471" w:rsidRDefault="00067C09" w:rsidP="000508C2">
      <w:pPr>
        <w:jc w:val="both"/>
      </w:pPr>
      <w:r w:rsidRPr="00ED7471">
        <w:lastRenderedPageBreak/>
        <w:t>„(1) Käesoleva seaduse § 192 lõike</w:t>
      </w:r>
      <w:r w:rsidR="00F133EF">
        <w:t>s</w:t>
      </w:r>
      <w:r w:rsidRPr="00ED7471">
        <w:t xml:space="preserve"> </w:t>
      </w:r>
      <w:r w:rsidR="001B555A">
        <w:t>4</w:t>
      </w:r>
      <w:r w:rsidRPr="00ED7471">
        <w:t xml:space="preserve"> nimetatud tooted, seadmed või süsteemid peab käitleja registreerima FOKA registris.</w:t>
      </w:r>
    </w:p>
    <w:p w14:paraId="2A06D777" w14:textId="77777777" w:rsidR="008F0BEF" w:rsidRDefault="008F0BEF" w:rsidP="008F0BEF">
      <w:pPr>
        <w:jc w:val="both"/>
      </w:pPr>
    </w:p>
    <w:p w14:paraId="4C8DC5BF" w14:textId="299E8232" w:rsidR="002B130F" w:rsidRPr="00ED7471" w:rsidRDefault="002B130F" w:rsidP="000508C2">
      <w:pPr>
        <w:jc w:val="both"/>
      </w:pPr>
      <w:r>
        <w:t>(2) Käitleja peab käesoleva seaduse § 192 lõike</w:t>
      </w:r>
      <w:r w:rsidR="00F133EF">
        <w:t>s</w:t>
      </w:r>
      <w:r>
        <w:t xml:space="preserve"> </w:t>
      </w:r>
      <w:r w:rsidR="001B555A">
        <w:t>4</w:t>
      </w:r>
      <w:del w:id="26" w:author="Kärt Voor - JUSTDIGI" w:date="2025-09-24T10:30:00Z">
        <w:r w:rsidDel="002B130F">
          <w:delText xml:space="preserve"> </w:delText>
        </w:r>
      </w:del>
      <w:r>
        <w:t xml:space="preserve"> nimetatud toote, seadme või süsteemi FOKA registris registreerima kahe nädala jooksul selle paigaldamisest arvates.</w:t>
      </w:r>
    </w:p>
    <w:p w14:paraId="6BEC6581" w14:textId="77777777" w:rsidR="008F0BEF" w:rsidRDefault="008F0BEF" w:rsidP="008F0BEF">
      <w:pPr>
        <w:jc w:val="both"/>
      </w:pPr>
    </w:p>
    <w:p w14:paraId="75E80880" w14:textId="56A4B516" w:rsidR="002B130F" w:rsidRPr="00ED7471" w:rsidRDefault="002B130F" w:rsidP="000508C2">
      <w:pPr>
        <w:jc w:val="both"/>
      </w:pPr>
      <w:r>
        <w:t>(3) Kui käesoleva seaduse § 192 lõike</w:t>
      </w:r>
      <w:ins w:id="27" w:author="Kärt Voor - JUSTDIGI" w:date="2025-09-24T10:30:00Z">
        <w:r w:rsidR="2889C308">
          <w:t>s</w:t>
        </w:r>
      </w:ins>
      <w:r>
        <w:t xml:space="preserve"> </w:t>
      </w:r>
      <w:r w:rsidR="001B555A">
        <w:t>4</w:t>
      </w:r>
      <w:r>
        <w:t xml:space="preserve"> </w:t>
      </w:r>
      <w:del w:id="28" w:author="Kärt Voor - JUSTDIGI" w:date="2025-09-24T10:30:00Z">
        <w:r w:rsidDel="002B130F">
          <w:delText>punktides</w:delText>
        </w:r>
      </w:del>
      <w:r>
        <w:t xml:space="preserve"> nimetatud aine kogust sisaldav toode, seade, süsteem või mahuti on juba FOKA registris registreeritud, peab käitleja selle toote, seadme, süsteemi või mahuti võõrandamise, kasutusvalduse ülemineku või kasutuselt kõrvaldamise </w:t>
      </w:r>
      <w:r w:rsidR="005046E8">
        <w:t>ning</w:t>
      </w:r>
      <w:r>
        <w:t xml:space="preserve"> jäätmekäitlejale üleandmise või mahuti hoiustamise registreerima FOKA registris kahe nädala jooksul toimingust arvates.</w:t>
      </w:r>
    </w:p>
    <w:p w14:paraId="295B31F1" w14:textId="77777777" w:rsidR="008F0BEF" w:rsidRDefault="008F0BEF" w:rsidP="008F0BEF">
      <w:pPr>
        <w:jc w:val="both"/>
      </w:pPr>
    </w:p>
    <w:p w14:paraId="619B07B7" w14:textId="62D5A8C5" w:rsidR="002B130F" w:rsidRPr="00ED7471" w:rsidRDefault="002B130F" w:rsidP="000508C2">
      <w:pPr>
        <w:jc w:val="both"/>
      </w:pPr>
      <w:r>
        <w:t xml:space="preserve">(4) Pädev </w:t>
      </w:r>
      <w:commentRangeStart w:id="29"/>
      <w:r>
        <w:t>käitlemistoimingu tegija</w:t>
      </w:r>
      <w:commentRangeEnd w:id="29"/>
      <w:r>
        <w:commentReference w:id="29"/>
      </w:r>
      <w:r>
        <w:t xml:space="preserve"> peab käesoleva seaduse § 192 lõike</w:t>
      </w:r>
      <w:ins w:id="30" w:author="Kärt Voor - JUSTDIGI" w:date="2025-09-24T10:29:00Z">
        <w:r w:rsidR="13C77FA8">
          <w:t>s</w:t>
        </w:r>
      </w:ins>
      <w:r>
        <w:t xml:space="preserve"> </w:t>
      </w:r>
      <w:r w:rsidR="001B555A">
        <w:t>4</w:t>
      </w:r>
      <w:r>
        <w:t xml:space="preserve"> </w:t>
      </w:r>
      <w:commentRangeStart w:id="31"/>
      <w:r>
        <w:t>punktides 1</w:t>
      </w:r>
      <w:r w:rsidR="006E28C9">
        <w:t>–</w:t>
      </w:r>
      <w:r>
        <w:t>3</w:t>
      </w:r>
      <w:commentRangeEnd w:id="31"/>
      <w:r>
        <w:commentReference w:id="31"/>
      </w:r>
      <w:r>
        <w:t xml:space="preserve"> nimetatud aine kogust sisaldava toote, seadme, süsteemi või mahuti käitlemistoimingu FOKA registris registreerima viie tööpäeva jooksul toimingust arvates.</w:t>
      </w:r>
    </w:p>
    <w:p w14:paraId="509D4960" w14:textId="77777777" w:rsidR="008F0BEF" w:rsidRDefault="008F0BEF" w:rsidP="008F0BEF">
      <w:pPr>
        <w:jc w:val="both"/>
      </w:pPr>
    </w:p>
    <w:p w14:paraId="51DE5700" w14:textId="35FB4226" w:rsidR="002B130F" w:rsidRDefault="002B130F" w:rsidP="000508C2">
      <w:pPr>
        <w:jc w:val="both"/>
      </w:pPr>
      <w:r>
        <w:t>(5) Kui käesoleva seaduse § 192 lõike</w:t>
      </w:r>
      <w:ins w:id="32" w:author="Kärt Voor - JUSTDIGI" w:date="2025-09-24T10:29:00Z">
        <w:r w:rsidR="638EFF61">
          <w:t>s</w:t>
        </w:r>
      </w:ins>
      <w:r>
        <w:t xml:space="preserve"> </w:t>
      </w:r>
      <w:r w:rsidR="00A05FC6">
        <w:t>4</w:t>
      </w:r>
      <w:r>
        <w:t xml:space="preserve"> </w:t>
      </w:r>
      <w:commentRangeStart w:id="33"/>
      <w:r>
        <w:t>punktides 1</w:t>
      </w:r>
      <w:r w:rsidR="007B79AE">
        <w:t>–</w:t>
      </w:r>
      <w:r>
        <w:t>3</w:t>
      </w:r>
      <w:commentRangeEnd w:id="33"/>
      <w:r>
        <w:commentReference w:id="33"/>
      </w:r>
      <w:r>
        <w:t xml:space="preserve"> nimetatud aine kogust sisaldavat toodet, seadet või süsteemi ümberehitamise käigus </w:t>
      </w:r>
      <w:commentRangeStart w:id="34"/>
      <w:r>
        <w:t>muudetakse</w:t>
      </w:r>
      <w:commentRangeEnd w:id="34"/>
      <w:r>
        <w:commentReference w:id="34"/>
      </w:r>
      <w:r>
        <w:t xml:space="preserve">, täiendab käitleja FOKA registri </w:t>
      </w:r>
      <w:r w:rsidR="002A233A">
        <w:t>andme</w:t>
      </w:r>
      <w:r>
        <w:t xml:space="preserve">koosseisu </w:t>
      </w:r>
      <w:r w:rsidR="004215B0">
        <w:t>muudetud</w:t>
      </w:r>
      <w:r>
        <w:t xml:space="preserve"> toote, seadme või süsteemi andme</w:t>
      </w:r>
      <w:r w:rsidR="004E3446">
        <w:t>tega</w:t>
      </w:r>
      <w:r>
        <w:t xml:space="preserve"> kahe nädala jooksul ümberehitamise lõpetamisest arvates.“;</w:t>
      </w:r>
    </w:p>
    <w:p w14:paraId="7347F367" w14:textId="77777777" w:rsidR="008F0BEF" w:rsidRDefault="008F0BEF" w:rsidP="008F0BEF">
      <w:pPr>
        <w:ind w:right="6"/>
        <w:jc w:val="both"/>
        <w:rPr>
          <w:b/>
          <w:bCs/>
        </w:rPr>
      </w:pPr>
    </w:p>
    <w:p w14:paraId="3BAFD54C" w14:textId="68232209" w:rsidR="00985911" w:rsidRDefault="00E60636" w:rsidP="008B7453">
      <w:pPr>
        <w:ind w:right="6"/>
        <w:jc w:val="both"/>
      </w:pPr>
      <w:r w:rsidRPr="00E60636">
        <w:rPr>
          <w:b/>
          <w:bCs/>
        </w:rPr>
        <w:t>1</w:t>
      </w:r>
      <w:r w:rsidR="00B263C4">
        <w:rPr>
          <w:b/>
          <w:bCs/>
        </w:rPr>
        <w:t>5</w:t>
      </w:r>
      <w:r w:rsidRPr="00E60636">
        <w:rPr>
          <w:b/>
          <w:bCs/>
        </w:rPr>
        <w:t>)</w:t>
      </w:r>
      <w:r>
        <w:rPr>
          <w:b/>
          <w:bCs/>
        </w:rPr>
        <w:t xml:space="preserve"> </w:t>
      </w:r>
      <w:r w:rsidR="00863F0D">
        <w:t>p</w:t>
      </w:r>
      <w:r w:rsidR="00C77882">
        <w:t>aragrahv</w:t>
      </w:r>
      <w:r w:rsidR="00833BAC">
        <w:t>i</w:t>
      </w:r>
      <w:r w:rsidR="00C77882">
        <w:t xml:space="preserve"> 194 </w:t>
      </w:r>
      <w:r w:rsidR="0052674E">
        <w:t>lõike 2 punkt</w:t>
      </w:r>
      <w:r w:rsidR="00985911">
        <w:t>id 1</w:t>
      </w:r>
      <w:r w:rsidR="00FF18B7">
        <w:t xml:space="preserve"> ja</w:t>
      </w:r>
      <w:r w:rsidR="00985911">
        <w:t xml:space="preserve"> 2</w:t>
      </w:r>
      <w:r w:rsidR="0052674E">
        <w:t xml:space="preserve"> </w:t>
      </w:r>
      <w:r w:rsidR="00D81C63">
        <w:t>muudetakse</w:t>
      </w:r>
      <w:r w:rsidR="00833BAC">
        <w:t xml:space="preserve"> </w:t>
      </w:r>
      <w:r w:rsidR="00F27A70">
        <w:t>ja sõnastatakse järgmiselt:</w:t>
      </w:r>
    </w:p>
    <w:p w14:paraId="19E2E219" w14:textId="3C582824" w:rsidR="00985911" w:rsidRDefault="00985911" w:rsidP="008F0BEF">
      <w:pPr>
        <w:jc w:val="both"/>
      </w:pPr>
      <w:r>
        <w:t>„1) komisjoni rakendusmääruse (EL) 2025/62</w:t>
      </w:r>
      <w:r w:rsidR="00CD3246">
        <w:t>5</w:t>
      </w:r>
      <w:r>
        <w:t>, millega kehtestatakse vastavalt Euroopa Parlamendi ja nõukogu määrusele (EL) 2024/573 füüsilistele ja juriidilistele isikutele antavate sertifikaatide miinimumnõuded ja selliste sertifikaatide vastastik</w:t>
      </w:r>
      <w:del w:id="35" w:author="Aili Sandre - JUSTDIGI" w:date="2025-09-22T09:07:00Z" w16du:dateUtc="2025-09-22T06:07:00Z">
        <w:r w:rsidDel="001546BC">
          <w:delText>k</w:delText>
        </w:r>
      </w:del>
      <w:r>
        <w:t xml:space="preserve">use tunnustamise tingimused seoses teatavaid fluoritud kasvuhoonegaase või asjakohaseid alternatiive sisaldavate paiksete tuletõrjeseadmetega ning tunnistatakse kehtetuks komisjoni </w:t>
      </w:r>
      <w:r w:rsidR="00CD3246">
        <w:t>rakendus</w:t>
      </w:r>
      <w:r>
        <w:t>määrus (EÜ) nr 304/2008</w:t>
      </w:r>
      <w:r w:rsidR="00CD3246">
        <w:t xml:space="preserve"> (</w:t>
      </w:r>
      <w:r w:rsidR="00CD3246" w:rsidRPr="002C0553">
        <w:t>ELT L</w:t>
      </w:r>
      <w:r w:rsidR="00CD3246">
        <w:t xml:space="preserve"> 31.03.2025, lk</w:t>
      </w:r>
      <w:r w:rsidR="00E06BC1">
        <w:t xml:space="preserve"> </w:t>
      </w:r>
      <w:r w:rsidR="00CD3246">
        <w:t>1</w:t>
      </w:r>
      <w:r w:rsidR="00CD3246" w:rsidRPr="002C0553">
        <w:t>–</w:t>
      </w:r>
      <w:r w:rsidR="00CD3246">
        <w:t>8)</w:t>
      </w:r>
      <w:r>
        <w:t>, artikli 2 lõikes 1;</w:t>
      </w:r>
    </w:p>
    <w:p w14:paraId="74C658AB" w14:textId="3E322D02" w:rsidR="00CD3246" w:rsidRDefault="00CD3246" w:rsidP="008F0BEF">
      <w:pPr>
        <w:jc w:val="both"/>
      </w:pPr>
      <w:r>
        <w:t>2) komisjoni rakendusmääruse (EL) 2025/623, millega kehtestatakse vastavalt Euroopa Parlamendi ja nõukogu määrusele (EL) 2024/573 füüsilistele isikutele antavate sertifikaatide miinimumnõuded ja selliste sertifikaatide vastastik</w:t>
      </w:r>
      <w:del w:id="36" w:author="Aili Sandre - JUSTDIGI" w:date="2025-09-22T09:09:00Z" w16du:dateUtc="2025-09-22T06:09:00Z">
        <w:r w:rsidDel="00EA47E2">
          <w:delText>k</w:delText>
        </w:r>
      </w:del>
      <w:r>
        <w:t xml:space="preserve">use tunnustamise tingimused seoses seadmetest fluoritud kasvuhoonegaasidel põhinevate lahustite </w:t>
      </w:r>
      <w:proofErr w:type="spellStart"/>
      <w:r>
        <w:t>kokkukogumisega</w:t>
      </w:r>
      <w:proofErr w:type="spellEnd"/>
      <w:r>
        <w:t xml:space="preserve"> ning tunnistatakse kehtetuks komisjoni rakendusmäärus (EÜ) nr 306/2008 (ELT T L, 31.03.2025, lk 1</w:t>
      </w:r>
      <w:r w:rsidRPr="002C0553">
        <w:t>–</w:t>
      </w:r>
      <w:r>
        <w:t>6), artikli 2 lõikes 1;</w:t>
      </w:r>
      <w:r w:rsidR="00FF18B7">
        <w:t>“;</w:t>
      </w:r>
    </w:p>
    <w:p w14:paraId="079D2178" w14:textId="77777777" w:rsidR="00FF18B7" w:rsidRDefault="00FF18B7" w:rsidP="008F0BEF">
      <w:pPr>
        <w:jc w:val="both"/>
      </w:pPr>
    </w:p>
    <w:p w14:paraId="5E85AFB7" w14:textId="4E07AA88" w:rsidR="00FF18B7" w:rsidRDefault="00FF18B7" w:rsidP="008F0BEF">
      <w:pPr>
        <w:jc w:val="both"/>
      </w:pPr>
      <w:r w:rsidRPr="00FF18B7">
        <w:rPr>
          <w:b/>
          <w:bCs/>
        </w:rPr>
        <w:t>1</w:t>
      </w:r>
      <w:r w:rsidR="00B263C4">
        <w:rPr>
          <w:b/>
          <w:bCs/>
        </w:rPr>
        <w:t>6</w:t>
      </w:r>
      <w:r w:rsidR="009072F5">
        <w:rPr>
          <w:b/>
          <w:bCs/>
        </w:rPr>
        <w:t>)</w:t>
      </w:r>
      <w:r w:rsidRPr="00FF18B7">
        <w:rPr>
          <w:b/>
          <w:bCs/>
        </w:rPr>
        <w:t xml:space="preserve"> </w:t>
      </w:r>
      <w:r w:rsidRPr="00FF18B7">
        <w:t>paragrahvi 194 lõike 2 punktid</w:t>
      </w:r>
      <w:r>
        <w:t xml:space="preserve"> 4 ja 5</w:t>
      </w:r>
      <w:r w:rsidRPr="00FF18B7">
        <w:t xml:space="preserve"> muudetakse ja sõnastatakse järgmiselt:</w:t>
      </w:r>
    </w:p>
    <w:p w14:paraId="6F93051A" w14:textId="5125F6C8" w:rsidR="00CD3246" w:rsidRDefault="00FF18B7" w:rsidP="008F0BEF">
      <w:pPr>
        <w:jc w:val="both"/>
      </w:pPr>
      <w:r>
        <w:t>„</w:t>
      </w:r>
      <w:r w:rsidR="00CD3246">
        <w:t>4) komisjoni rakendusmääruse (EL) 2025/627, millega kehtestatakse vastavalt Euroopa Parlamendi ja nõukogu määrusele (EL) 2024/573 füüsilistele isikutele antavate sertifikaatide miinimumnõuded ja selliste sertifikaatide vastastik</w:t>
      </w:r>
      <w:del w:id="37" w:author="Aili Sandre - JUSTDIGI" w:date="2025-09-22T10:10:00Z" w16du:dateUtc="2025-09-22T07:10:00Z">
        <w:r w:rsidR="00CD3246" w:rsidDel="00AB7DF7">
          <w:delText>k</w:delText>
        </w:r>
      </w:del>
      <w:r w:rsidR="00CD3246">
        <w:t xml:space="preserve">use tunnustamise tingimused seoses fluoritud kasvuhoonegaase paiksete elektrijaotlate paigaldamise, hoolduse, teeninduse, parandamise ja kasutuselt kõrvaldamise ning paiksetest elektrijaotlatest fluoritud kasvuhoonegaaside </w:t>
      </w:r>
      <w:proofErr w:type="spellStart"/>
      <w:r w:rsidR="00CD3246">
        <w:t>kokkukogumisega</w:t>
      </w:r>
      <w:proofErr w:type="spellEnd"/>
      <w:r w:rsidR="00CD3246">
        <w:t xml:space="preserve"> ning tunnistatakse kehtetuks komisjoni rakendusmäärus (EÜ) nr 2015/2066 (</w:t>
      </w:r>
      <w:r w:rsidR="00CD3246" w:rsidRPr="002C0553">
        <w:t>ELT L</w:t>
      </w:r>
      <w:r w:rsidR="00CD3246">
        <w:t xml:space="preserve"> 31.03.2025, lk1</w:t>
      </w:r>
      <w:r w:rsidR="00CD3246" w:rsidRPr="002C0553">
        <w:t>–</w:t>
      </w:r>
      <w:r w:rsidR="00CD3246">
        <w:t>6), artikli 2 lõikes 1;</w:t>
      </w:r>
    </w:p>
    <w:p w14:paraId="2B2DE177" w14:textId="77777777" w:rsidR="00FF18B7" w:rsidRDefault="00FF18B7" w:rsidP="008F0BEF">
      <w:pPr>
        <w:jc w:val="both"/>
      </w:pPr>
    </w:p>
    <w:p w14:paraId="5C157FEB" w14:textId="7AAE7944" w:rsidR="00533781" w:rsidRDefault="007F755E" w:rsidP="008F0BEF">
      <w:pPr>
        <w:jc w:val="both"/>
      </w:pPr>
      <w:r>
        <w:t xml:space="preserve">5) </w:t>
      </w:r>
      <w:r w:rsidR="00C77882" w:rsidRPr="002C0553">
        <w:t xml:space="preserve">komisjoni rakendusmääruse (EL) </w:t>
      </w:r>
      <w:r w:rsidR="00C77882" w:rsidRPr="00EF30EC">
        <w:t>2024/2215</w:t>
      </w:r>
      <w:r w:rsidR="00C77882" w:rsidRPr="00CC170F">
        <w:rPr>
          <w:b/>
          <w:bCs/>
        </w:rPr>
        <w:t>,</w:t>
      </w:r>
      <w:r w:rsidR="00C77882" w:rsidRPr="002C0553">
        <w:t xml:space="preserve"> millega kehtestatakse vastavalt Euroopa Parlamendi ja nõukogu määrusele (EL) </w:t>
      </w:r>
      <w:r w:rsidR="00C77882">
        <w:t>2024/573</w:t>
      </w:r>
      <w:r w:rsidR="00C77882" w:rsidRPr="002C0553">
        <w:t xml:space="preserve"> miinimumnõuded, mille alusel </w:t>
      </w:r>
      <w:r w:rsidR="00635194">
        <w:t>antakse</w:t>
      </w:r>
      <w:r w:rsidR="00C77882" w:rsidRPr="002C0553">
        <w:t xml:space="preserve"> </w:t>
      </w:r>
      <w:r w:rsidR="00635194">
        <w:t>füüsilistele ja juriidilistele isikutele sertifikaate</w:t>
      </w:r>
      <w:r w:rsidR="00C77882" w:rsidRPr="002C0553">
        <w:t xml:space="preserve"> </w:t>
      </w:r>
      <w:bookmarkStart w:id="38" w:name="_Hlk190121072"/>
      <w:r w:rsidR="00C77882" w:rsidRPr="002C0553">
        <w:t xml:space="preserve">seoses fluoritud kasvuhoonegaase </w:t>
      </w:r>
      <w:r w:rsidR="00C77882">
        <w:t xml:space="preserve">või nende alternatiive </w:t>
      </w:r>
      <w:r w:rsidR="00C77882" w:rsidRPr="002C0553">
        <w:t xml:space="preserve">sisaldavate paiksete </w:t>
      </w:r>
      <w:r w:rsidR="00C77882">
        <w:t>külmutus</w:t>
      </w:r>
      <w:r w:rsidR="00C77882" w:rsidRPr="002C0553">
        <w:t xml:space="preserve">- ja kliimaseadmete </w:t>
      </w:r>
      <w:r w:rsidR="00635194">
        <w:t>ning</w:t>
      </w:r>
      <w:r w:rsidR="00C77882" w:rsidRPr="002C0553">
        <w:t xml:space="preserve"> soojuspumpadega</w:t>
      </w:r>
      <w:r w:rsidR="00C77882">
        <w:t xml:space="preserve">, orgaanilise </w:t>
      </w:r>
      <w:proofErr w:type="spellStart"/>
      <w:r w:rsidR="00C77882">
        <w:t>Rankine`i</w:t>
      </w:r>
      <w:proofErr w:type="spellEnd"/>
      <w:r w:rsidR="00C77882">
        <w:t xml:space="preserve"> ringprotsessi põhimõttel töötavate seadmetega </w:t>
      </w:r>
      <w:r w:rsidR="00C77882" w:rsidRPr="002C0553">
        <w:t>ning külmikveokite</w:t>
      </w:r>
      <w:r w:rsidR="00C77882">
        <w:t>,</w:t>
      </w:r>
      <w:r w:rsidR="004215B0">
        <w:t xml:space="preserve"> </w:t>
      </w:r>
    </w:p>
    <w:p w14:paraId="65C98E13" w14:textId="289CBEF3" w:rsidR="00833BAC" w:rsidRDefault="00C77882" w:rsidP="000508C2">
      <w:pPr>
        <w:jc w:val="both"/>
      </w:pPr>
      <w:r>
        <w:t xml:space="preserve">-haagiste ja </w:t>
      </w:r>
      <w:r w:rsidR="00533781">
        <w:t>-</w:t>
      </w:r>
      <w:proofErr w:type="spellStart"/>
      <w:r>
        <w:t>kergsõidukite</w:t>
      </w:r>
      <w:proofErr w:type="spellEnd"/>
      <w:r>
        <w:t>, konteinerite ja rongivagunite külmutusseadmetega</w:t>
      </w:r>
      <w:bookmarkEnd w:id="38"/>
      <w:r>
        <w:t>, samuti sellise sertifikaatide vastastikuse tunnustamise tingimused</w:t>
      </w:r>
      <w:r w:rsidR="00635194">
        <w:t>, ning tunnista</w:t>
      </w:r>
      <w:r w:rsidR="003C71F7">
        <w:t>ta</w:t>
      </w:r>
      <w:r w:rsidR="00635194">
        <w:t>kse kehtetuks komisjoni rakendusmäärus (EL) 2015/2067</w:t>
      </w:r>
      <w:r>
        <w:t xml:space="preserve"> (ELT L</w:t>
      </w:r>
      <w:r w:rsidR="00F27A70">
        <w:t xml:space="preserve">, </w:t>
      </w:r>
      <w:r>
        <w:t>09.09.2024, lk 1–19), artikli 2 lõikes 1</w:t>
      </w:r>
      <w:commentRangeStart w:id="39"/>
      <w:ins w:id="40" w:author="Kärt Voor - JUSTDIGI" w:date="2025-09-24T10:31:00Z">
        <w:r w:rsidR="7B33C5F1">
          <w:t>.</w:t>
        </w:r>
      </w:ins>
      <w:commentRangeEnd w:id="39"/>
      <w:r>
        <w:commentReference w:id="39"/>
      </w:r>
      <w:del w:id="41" w:author="Kärt Voor - JUSTDIGI" w:date="2025-09-24T10:31:00Z">
        <w:r w:rsidDel="007B5B56">
          <w:delText>;</w:delText>
        </w:r>
      </w:del>
      <w:r w:rsidR="00E36589">
        <w:t>“</w:t>
      </w:r>
      <w:r w:rsidR="00BF6DC1">
        <w:t>;</w:t>
      </w:r>
    </w:p>
    <w:p w14:paraId="0720552A" w14:textId="77777777" w:rsidR="004452FF" w:rsidRDefault="004452FF" w:rsidP="000508C2">
      <w:pPr>
        <w:jc w:val="both"/>
      </w:pPr>
    </w:p>
    <w:p w14:paraId="03FF6D14" w14:textId="383AF142" w:rsidR="004452FF" w:rsidRDefault="004452FF" w:rsidP="000508C2">
      <w:pPr>
        <w:jc w:val="both"/>
      </w:pPr>
      <w:bookmarkStart w:id="42" w:name="_Hlk193807656"/>
      <w:r w:rsidRPr="004452FF">
        <w:rPr>
          <w:b/>
          <w:bCs/>
        </w:rPr>
        <w:t>1</w:t>
      </w:r>
      <w:r w:rsidR="00BB4051">
        <w:rPr>
          <w:b/>
          <w:bCs/>
        </w:rPr>
        <w:t>7</w:t>
      </w:r>
      <w:r w:rsidRPr="004452FF">
        <w:rPr>
          <w:b/>
          <w:bCs/>
        </w:rPr>
        <w:t>)</w:t>
      </w:r>
      <w:r>
        <w:rPr>
          <w:b/>
          <w:bCs/>
        </w:rPr>
        <w:t xml:space="preserve"> </w:t>
      </w:r>
      <w:r>
        <w:t xml:space="preserve">seadust täiendatakse </w:t>
      </w:r>
      <w:r w:rsidRPr="00B254C1">
        <w:t>§-</w:t>
      </w:r>
      <w:r>
        <w:t>ga 195</w:t>
      </w:r>
      <w:r>
        <w:rPr>
          <w:vertAlign w:val="superscript"/>
        </w:rPr>
        <w:t>1</w:t>
      </w:r>
      <w:r>
        <w:t xml:space="preserve"> järgmises sõnastuses:</w:t>
      </w:r>
    </w:p>
    <w:p w14:paraId="0CE8E522" w14:textId="59EEA66F" w:rsidR="004452FF" w:rsidRDefault="004452FF" w:rsidP="000508C2">
      <w:pPr>
        <w:jc w:val="both"/>
        <w:rPr>
          <w:b/>
          <w:bCs/>
        </w:rPr>
      </w:pPr>
      <w:r w:rsidRPr="000D4B74">
        <w:rPr>
          <w:b/>
          <w:bCs/>
        </w:rPr>
        <w:t>„§ 195</w:t>
      </w:r>
      <w:r w:rsidRPr="000D4B74">
        <w:rPr>
          <w:b/>
          <w:bCs/>
          <w:vertAlign w:val="superscript"/>
        </w:rPr>
        <w:t>1</w:t>
      </w:r>
      <w:r w:rsidRPr="000D4B74">
        <w:rPr>
          <w:b/>
          <w:bCs/>
        </w:rPr>
        <w:t xml:space="preserve">. Täiendkoolitused, kutse- ja osakutsete </w:t>
      </w:r>
      <w:proofErr w:type="spellStart"/>
      <w:r w:rsidRPr="000D4B74">
        <w:rPr>
          <w:b/>
          <w:bCs/>
        </w:rPr>
        <w:t>taastõendamine</w:t>
      </w:r>
      <w:proofErr w:type="spellEnd"/>
      <w:r w:rsidRPr="000D4B74">
        <w:rPr>
          <w:b/>
          <w:bCs/>
        </w:rPr>
        <w:t xml:space="preserve"> ning kutsetunnistuste kehtetuks tunnistamine</w:t>
      </w:r>
    </w:p>
    <w:p w14:paraId="19D3BD8B" w14:textId="77777777" w:rsidR="001454BA" w:rsidRDefault="001454BA" w:rsidP="000508C2">
      <w:pPr>
        <w:jc w:val="both"/>
        <w:rPr>
          <w:b/>
          <w:bCs/>
        </w:rPr>
      </w:pPr>
    </w:p>
    <w:p w14:paraId="0CE1A66A" w14:textId="69D3C8C9" w:rsidR="004452FF" w:rsidRDefault="004452FF" w:rsidP="000508C2">
      <w:pPr>
        <w:jc w:val="both"/>
      </w:pPr>
      <w:r w:rsidRPr="004452FF">
        <w:t xml:space="preserve">(1) </w:t>
      </w:r>
      <w:r w:rsidR="005C1DDE">
        <w:t xml:space="preserve">Käesoleva seaduse § </w:t>
      </w:r>
      <w:r w:rsidRPr="004452FF">
        <w:t>194 lõik</w:t>
      </w:r>
      <w:r w:rsidR="007C1361">
        <w:t>e 2 punkti</w:t>
      </w:r>
      <w:r w:rsidR="00055CDE">
        <w:t>des 1 ja</w:t>
      </w:r>
      <w:r w:rsidR="007C1361">
        <w:t xml:space="preserve"> 5</w:t>
      </w:r>
      <w:r w:rsidRPr="004452FF">
        <w:t xml:space="preserve"> nimetatud kutse- või osakutsetunnistuse omaja peab osalema</w:t>
      </w:r>
      <w:r w:rsidR="00055CDE">
        <w:t xml:space="preserve"> </w:t>
      </w:r>
      <w:del w:id="43" w:author="Aili Sandre - JUSTDIGI" w:date="2025-09-22T10:13:00Z" w16du:dateUtc="2025-09-22T07:13:00Z">
        <w:r w:rsidR="00055CDE" w:rsidDel="003C6B11">
          <w:delText>vastavalt</w:delText>
        </w:r>
        <w:r w:rsidRPr="004452FF" w:rsidDel="003C6B11">
          <w:delText xml:space="preserve"> </w:delText>
        </w:r>
      </w:del>
      <w:r w:rsidR="004A3276">
        <w:t>Euroopa Parlamendi ja nõukogu rakendusmäärus</w:t>
      </w:r>
      <w:r w:rsidR="00846404">
        <w:t>e</w:t>
      </w:r>
      <w:r w:rsidR="00055CDE">
        <w:t xml:space="preserve"> (EL) 2025/625</w:t>
      </w:r>
      <w:r w:rsidR="004A3276">
        <w:t xml:space="preserve"> </w:t>
      </w:r>
      <w:r w:rsidR="00055CDE">
        <w:t xml:space="preserve">ja </w:t>
      </w:r>
      <w:r w:rsidR="004A3276">
        <w:t>(EL) 2024/2215 kohasel t</w:t>
      </w:r>
      <w:r w:rsidRPr="004452FF">
        <w:t xml:space="preserve">äiendkoolitustel </w:t>
      </w:r>
      <w:r w:rsidR="004A3276">
        <w:t>või</w:t>
      </w:r>
      <w:r w:rsidR="00CF5E73">
        <w:t xml:space="preserve"> </w:t>
      </w:r>
      <w:r w:rsidR="004A3276">
        <w:t>kutse</w:t>
      </w:r>
      <w:r w:rsidR="007C1361">
        <w:t xml:space="preserve"> või osakutse</w:t>
      </w:r>
      <w:r w:rsidR="004A3276">
        <w:t xml:space="preserve"> </w:t>
      </w:r>
      <w:proofErr w:type="spellStart"/>
      <w:r w:rsidR="00CF5E73">
        <w:t>t</w:t>
      </w:r>
      <w:r w:rsidR="004A3276">
        <w:t>aastõendamise</w:t>
      </w:r>
      <w:r w:rsidR="001F7E59">
        <w:t>l</w:t>
      </w:r>
      <w:proofErr w:type="spellEnd"/>
      <w:r w:rsidR="004A3276">
        <w:t xml:space="preserve"> </w:t>
      </w:r>
      <w:del w:id="44" w:author="Aili Sandre - JUSTDIGI" w:date="2025-09-22T10:13:00Z" w16du:dateUtc="2025-09-22T07:13:00Z">
        <w:r w:rsidRPr="004452FF" w:rsidDel="003C6B11">
          <w:delText xml:space="preserve">vastavalt </w:delText>
        </w:r>
      </w:del>
      <w:r w:rsidRPr="004452FF">
        <w:t>kutse andmise korras nimetatud intervalli</w:t>
      </w:r>
      <w:ins w:id="45" w:author="Aili Sandre - JUSTDIGI" w:date="2025-09-22T10:14:00Z" w16du:dateUtc="2025-09-22T07:14:00Z">
        <w:r w:rsidR="003A4139">
          <w:t>ga</w:t>
        </w:r>
      </w:ins>
      <w:del w:id="46" w:author="Aili Sandre - JUSTDIGI" w:date="2025-09-22T10:14:00Z" w16du:dateUtc="2025-09-22T07:14:00Z">
        <w:r w:rsidRPr="004452FF" w:rsidDel="003A4139">
          <w:delText>le</w:delText>
        </w:r>
      </w:del>
      <w:r w:rsidR="009B2341">
        <w:t>.</w:t>
      </w:r>
    </w:p>
    <w:p w14:paraId="6D379A7D" w14:textId="77777777" w:rsidR="001454BA" w:rsidRDefault="001454BA" w:rsidP="000508C2">
      <w:pPr>
        <w:jc w:val="both"/>
      </w:pPr>
    </w:p>
    <w:p w14:paraId="6D2D10A6" w14:textId="00AFFE8E" w:rsidR="00846404" w:rsidRPr="00846404" w:rsidRDefault="004452FF" w:rsidP="00846404">
      <w:pPr>
        <w:jc w:val="both"/>
      </w:pPr>
      <w:commentRangeStart w:id="47"/>
      <w:r>
        <w:t>(2) Kui</w:t>
      </w:r>
      <w:r w:rsidR="005C1DDE">
        <w:t xml:space="preserve"> käesoleva paragrahvi</w:t>
      </w:r>
      <w:r>
        <w:t xml:space="preserve"> lõikes 1 nimetatud tingimus</w:t>
      </w:r>
      <w:r w:rsidR="00E315B6">
        <w:t>i</w:t>
      </w:r>
      <w:r>
        <w:t xml:space="preserve"> ei täideta, on </w:t>
      </w:r>
      <w:r w:rsidR="004139B1">
        <w:t xml:space="preserve">kutse andjal </w:t>
      </w:r>
      <w:r w:rsidR="00CF5E73">
        <w:t>õigus kutse</w:t>
      </w:r>
      <w:r w:rsidR="00846404">
        <w:t>-või osakutsetunnistus kehtetuks tunnistada.</w:t>
      </w:r>
      <w:r w:rsidR="001454BA">
        <w:t>“;</w:t>
      </w:r>
      <w:commentRangeEnd w:id="47"/>
      <w:r>
        <w:commentReference w:id="47"/>
      </w:r>
    </w:p>
    <w:bookmarkEnd w:id="42"/>
    <w:p w14:paraId="7BF3263C" w14:textId="77777777" w:rsidR="00533781" w:rsidRDefault="00533781" w:rsidP="008F0BEF">
      <w:pPr>
        <w:jc w:val="both"/>
        <w:rPr>
          <w:b/>
          <w:bCs/>
        </w:rPr>
      </w:pPr>
    </w:p>
    <w:p w14:paraId="494BEC5D" w14:textId="0B204E92" w:rsidR="008A5D70" w:rsidRDefault="00BB4051" w:rsidP="008F0BEF">
      <w:pPr>
        <w:jc w:val="both"/>
        <w:rPr>
          <w:b/>
          <w:bCs/>
        </w:rPr>
      </w:pPr>
      <w:r>
        <w:rPr>
          <w:b/>
          <w:bCs/>
        </w:rPr>
        <w:t>18</w:t>
      </w:r>
      <w:r w:rsidR="00280E51" w:rsidRPr="00F2702C">
        <w:rPr>
          <w:b/>
          <w:bCs/>
        </w:rPr>
        <w:t>)</w:t>
      </w:r>
      <w:r w:rsidR="00280E51" w:rsidRPr="00F2702C">
        <w:t xml:space="preserve"> </w:t>
      </w:r>
      <w:r w:rsidR="00947F20">
        <w:t>p</w:t>
      </w:r>
      <w:r w:rsidR="00141901" w:rsidRPr="00F2702C">
        <w:t xml:space="preserve">aragrahv 197 </w:t>
      </w:r>
      <w:r w:rsidR="00533781">
        <w:t xml:space="preserve">muudetakse ja sõnastatakse </w:t>
      </w:r>
      <w:r w:rsidR="00141901" w:rsidRPr="00F2702C">
        <w:t>järg</w:t>
      </w:r>
      <w:r w:rsidR="00533781">
        <w:t>miselt</w:t>
      </w:r>
      <w:r w:rsidR="00141901" w:rsidRPr="00F2702C">
        <w:t>:</w:t>
      </w:r>
    </w:p>
    <w:p w14:paraId="055ADA2B" w14:textId="3C130F37" w:rsidR="00141901" w:rsidRPr="00F2702C" w:rsidRDefault="00141901" w:rsidP="008F0BEF">
      <w:pPr>
        <w:rPr>
          <w:b/>
          <w:bCs/>
        </w:rPr>
      </w:pPr>
      <w:bookmarkStart w:id="48" w:name="_Hlk189821720"/>
      <w:r w:rsidRPr="00F2702C">
        <w:rPr>
          <w:b/>
          <w:bCs/>
        </w:rPr>
        <w:t xml:space="preserve">„§ 197. </w:t>
      </w:r>
      <w:r w:rsidR="00F2702C">
        <w:rPr>
          <w:b/>
          <w:bCs/>
        </w:rPr>
        <w:t xml:space="preserve">Fluoritud kasvuhoonegaase </w:t>
      </w:r>
      <w:r w:rsidR="00E315B6">
        <w:rPr>
          <w:b/>
          <w:bCs/>
        </w:rPr>
        <w:t>ja</w:t>
      </w:r>
      <w:r w:rsidR="00F2702C">
        <w:rPr>
          <w:b/>
          <w:bCs/>
        </w:rPr>
        <w:t xml:space="preserve"> nende alternatiive sisaldava toote, seadme või süsteemi k</w:t>
      </w:r>
      <w:r w:rsidRPr="00F2702C">
        <w:rPr>
          <w:b/>
          <w:bCs/>
        </w:rPr>
        <w:t>äitlemis</w:t>
      </w:r>
      <w:r w:rsidR="009E4B14">
        <w:rPr>
          <w:b/>
          <w:bCs/>
        </w:rPr>
        <w:t xml:space="preserve">e </w:t>
      </w:r>
      <w:r w:rsidRPr="00F2702C">
        <w:rPr>
          <w:b/>
          <w:bCs/>
        </w:rPr>
        <w:t>l</w:t>
      </w:r>
      <w:r w:rsidR="00E315B6">
        <w:rPr>
          <w:b/>
          <w:bCs/>
        </w:rPr>
        <w:t>uba</w:t>
      </w:r>
    </w:p>
    <w:p w14:paraId="00407E69" w14:textId="77777777" w:rsidR="00533781" w:rsidRDefault="00533781" w:rsidP="008F0BEF">
      <w:bookmarkStart w:id="49" w:name="_Hlk189912363"/>
    </w:p>
    <w:p w14:paraId="663ACF58" w14:textId="42F38720" w:rsidR="00533781" w:rsidRDefault="00141901" w:rsidP="008F0BEF">
      <w:r w:rsidRPr="00F2702C">
        <w:t xml:space="preserve">(1) </w:t>
      </w:r>
      <w:r w:rsidR="00F2702C">
        <w:t xml:space="preserve">Fluoritud kasvuhoonegaase või nende alternatiive sisaldava toote, seadme või süsteemi käitlemise luba (edaspidi </w:t>
      </w:r>
      <w:r w:rsidR="00F2702C" w:rsidRPr="00F2702C">
        <w:rPr>
          <w:i/>
          <w:iCs/>
        </w:rPr>
        <w:t>käitlemisluba</w:t>
      </w:r>
      <w:r w:rsidR="00F2702C">
        <w:t xml:space="preserve">) on </w:t>
      </w:r>
      <w:r w:rsidR="00F2702C" w:rsidRPr="00755820">
        <w:t>kohustuslik füüsilisest isikust ettevõtjatele</w:t>
      </w:r>
      <w:r w:rsidR="00F2702C">
        <w:t xml:space="preserve"> ja juriidilistele isikutele</w:t>
      </w:r>
      <w:r w:rsidR="00ED3BD6">
        <w:t>,</w:t>
      </w:r>
      <w:r w:rsidR="00F2702C">
        <w:t xml:space="preserve"> kui käideldakse järgmiseid seadmeid:</w:t>
      </w:r>
    </w:p>
    <w:p w14:paraId="4BE767AF" w14:textId="10D76235" w:rsidR="00533781" w:rsidRDefault="00141901" w:rsidP="008F0BEF">
      <w:r w:rsidRPr="00F2702C">
        <w:t>1) paiksed külmutusseadmed;</w:t>
      </w:r>
    </w:p>
    <w:p w14:paraId="6F95A896" w14:textId="26820C4D" w:rsidR="00533781" w:rsidRDefault="00141901" w:rsidP="008F0BEF">
      <w:r w:rsidRPr="00F2702C">
        <w:t>2) paiksed kliimaseadmed ja soojuspumbad;</w:t>
      </w:r>
    </w:p>
    <w:p w14:paraId="18A79446" w14:textId="5C552E0E" w:rsidR="00533781" w:rsidRDefault="00141901" w:rsidP="008F0BEF">
      <w:r w:rsidRPr="00F2702C">
        <w:t xml:space="preserve">3) paiksed orgaanilise </w:t>
      </w:r>
      <w:proofErr w:type="spellStart"/>
      <w:r w:rsidRPr="00F2702C">
        <w:t>Rankine’i</w:t>
      </w:r>
      <w:proofErr w:type="spellEnd"/>
      <w:r w:rsidRPr="00F2702C">
        <w:t xml:space="preserve"> ringprotsessi põhimõttel töötavad seadmed;</w:t>
      </w:r>
    </w:p>
    <w:p w14:paraId="50ED4582" w14:textId="26518451" w:rsidR="00533781" w:rsidRDefault="00141901" w:rsidP="008F0BEF">
      <w:r w:rsidRPr="00F2702C">
        <w:t>4) külmikveokite ja -haagiste külmutusseadmed;</w:t>
      </w:r>
    </w:p>
    <w:p w14:paraId="76A05623" w14:textId="1E0A2BFB" w:rsidR="00533781" w:rsidRDefault="00141901" w:rsidP="008F0BEF">
      <w:r w:rsidRPr="00F2702C">
        <w:t xml:space="preserve">5) </w:t>
      </w:r>
      <w:bookmarkStart w:id="50" w:name="_Hlk189907944"/>
      <w:proofErr w:type="spellStart"/>
      <w:r w:rsidRPr="00F2702C">
        <w:t>külmikkergsõidukite</w:t>
      </w:r>
      <w:proofErr w:type="spellEnd"/>
      <w:r w:rsidRPr="00F2702C">
        <w:t>, konteinerite</w:t>
      </w:r>
      <w:r w:rsidR="00546097">
        <w:t>,</w:t>
      </w:r>
      <w:r w:rsidRPr="00F2702C">
        <w:t xml:space="preserve"> sealhulgas külmutuskonteinerite ja rongivagunite külmutusseadmed;</w:t>
      </w:r>
    </w:p>
    <w:bookmarkEnd w:id="50"/>
    <w:p w14:paraId="0108E60C" w14:textId="10F1D886" w:rsidR="00141901" w:rsidRPr="00F2702C" w:rsidRDefault="00141901" w:rsidP="000508C2">
      <w:r w:rsidRPr="00F2702C">
        <w:t>6) paiksed tuletõrjeseadmed.</w:t>
      </w:r>
    </w:p>
    <w:bookmarkEnd w:id="49"/>
    <w:p w14:paraId="77A2437E" w14:textId="77777777" w:rsidR="00533781" w:rsidRDefault="00533781" w:rsidP="008F0BEF">
      <w:pPr>
        <w:jc w:val="both"/>
      </w:pPr>
    </w:p>
    <w:p w14:paraId="081B9730" w14:textId="15B9F139" w:rsidR="00533781" w:rsidRDefault="00141901" w:rsidP="008F0BEF">
      <w:pPr>
        <w:jc w:val="both"/>
      </w:pPr>
      <w:r w:rsidRPr="00A538C0">
        <w:t>(2)</w:t>
      </w:r>
      <w:r w:rsidR="00ED0244" w:rsidRPr="00A538C0">
        <w:t xml:space="preserve"> </w:t>
      </w:r>
      <w:r w:rsidR="00C511AE">
        <w:t>Käesoleva paragrahvi l</w:t>
      </w:r>
      <w:r w:rsidRPr="00A538C0">
        <w:t>õike</w:t>
      </w:r>
      <w:r w:rsidR="00C511AE">
        <w:t xml:space="preserve"> </w:t>
      </w:r>
      <w:r w:rsidR="00F26962">
        <w:t>1 punktides 1–5</w:t>
      </w:r>
      <w:r w:rsidRPr="00A538C0">
        <w:t xml:space="preserve"> nimetatud seadmete puhul on käitlemisluba nõutud järgmisteks käitlemistoiminguteks:</w:t>
      </w:r>
    </w:p>
    <w:p w14:paraId="33114C76" w14:textId="2A7C4306" w:rsidR="00657353" w:rsidRDefault="00141901" w:rsidP="008F0BEF">
      <w:pPr>
        <w:jc w:val="both"/>
      </w:pPr>
      <w:r w:rsidRPr="00A538C0">
        <w:t xml:space="preserve">1) </w:t>
      </w:r>
      <w:r w:rsidR="00ED0244" w:rsidRPr="00A538C0">
        <w:t>p</w:t>
      </w:r>
      <w:r w:rsidRPr="00A538C0">
        <w:t>aigaldamine, parandamine, hooldus või teenindus ja kasutuselt kõrvaldamine, kui need seadmed sisaldavad</w:t>
      </w:r>
      <w:r w:rsidR="00C511AE">
        <w:t xml:space="preserve"> Euroopa Parlamendi ja nõukogu</w:t>
      </w:r>
      <w:r w:rsidRPr="00A538C0">
        <w:t xml:space="preserve"> määruse (EL)</w:t>
      </w:r>
      <w:r w:rsidR="00045B68">
        <w:t xml:space="preserve"> </w:t>
      </w:r>
      <w:r w:rsidRPr="00A538C0">
        <w:t>2024/573 I lisas ja II lisa 1.</w:t>
      </w:r>
      <w:ins w:id="51" w:author="Aili Sandre - JUSTDIGI" w:date="2025-09-22T10:17:00Z" w16du:dateUtc="2025-09-22T07:17:00Z">
        <w:r w:rsidR="006A115A">
          <w:t> </w:t>
        </w:r>
      </w:ins>
      <w:del w:id="52" w:author="Aili Sandre - JUSTDIGI" w:date="2025-09-22T10:17:00Z" w16du:dateUtc="2025-09-22T07:17:00Z">
        <w:r w:rsidRPr="00A538C0" w:rsidDel="000C4203">
          <w:delText xml:space="preserve"> </w:delText>
        </w:r>
      </w:del>
      <w:r w:rsidRPr="00A538C0">
        <w:t>jaos</w:t>
      </w:r>
      <w:r w:rsidR="00602232">
        <w:t xml:space="preserve"> nimetatud</w:t>
      </w:r>
      <w:r w:rsidRPr="00A538C0">
        <w:t xml:space="preserve"> fluoritud kasvuhoonegaase või</w:t>
      </w:r>
      <w:r w:rsidR="005E3FBA" w:rsidRPr="00A538C0">
        <w:rPr>
          <w:color w:val="FF0000"/>
        </w:rPr>
        <w:t xml:space="preserve"> </w:t>
      </w:r>
      <w:r w:rsidR="005E3FBA" w:rsidRPr="00A538C0">
        <w:t>ammoniaaki (NH</w:t>
      </w:r>
      <w:r w:rsidR="005E3FBA" w:rsidRPr="00A538C0">
        <w:rPr>
          <w:vertAlign w:val="subscript"/>
        </w:rPr>
        <w:t>3</w:t>
      </w:r>
      <w:r w:rsidR="005E3FBA" w:rsidRPr="00A538C0">
        <w:t>), süsinikdioksiidi (CO</w:t>
      </w:r>
      <w:r w:rsidR="005E3FBA" w:rsidRPr="00A538C0">
        <w:rPr>
          <w:vertAlign w:val="subscript"/>
        </w:rPr>
        <w:t>2</w:t>
      </w:r>
      <w:r w:rsidR="005E3FBA" w:rsidRPr="00A538C0">
        <w:t>) või süsivesinikke (HC-d)</w:t>
      </w:r>
      <w:r w:rsidRPr="00A538C0">
        <w:t>;</w:t>
      </w:r>
    </w:p>
    <w:p w14:paraId="7BC6E23F" w14:textId="3A30E634" w:rsidR="00F26962" w:rsidRDefault="00141901" w:rsidP="008F0BEF">
      <w:pPr>
        <w:jc w:val="both"/>
      </w:pPr>
      <w:r w:rsidRPr="00A538C0">
        <w:t xml:space="preserve">2) </w:t>
      </w:r>
      <w:r w:rsidR="00ED0244" w:rsidRPr="00A538C0">
        <w:t>l</w:t>
      </w:r>
      <w:r w:rsidRPr="00A538C0">
        <w:t xml:space="preserve">ekkekontroll ja aine </w:t>
      </w:r>
      <w:proofErr w:type="spellStart"/>
      <w:r w:rsidRPr="00A538C0">
        <w:t>kokkukogumine</w:t>
      </w:r>
      <w:proofErr w:type="spellEnd"/>
      <w:r w:rsidRPr="00A538C0">
        <w:t xml:space="preserve">, kui need seadmed sisaldavad fluoritud kasvuhoonegaase, mis </w:t>
      </w:r>
      <w:r w:rsidRPr="00602232">
        <w:t xml:space="preserve">on </w:t>
      </w:r>
      <w:r w:rsidR="00602232" w:rsidRPr="00602232">
        <w:t xml:space="preserve">nimetatud </w:t>
      </w:r>
      <w:r w:rsidR="00C511AE">
        <w:t xml:space="preserve">Euroopa Parlamendi ja nõukogu </w:t>
      </w:r>
      <w:r w:rsidRPr="00602232">
        <w:t>määruse</w:t>
      </w:r>
      <w:r w:rsidRPr="00A538C0">
        <w:t xml:space="preserve"> (EL) 2024/573 I lisas ja II lisa 1. jaos</w:t>
      </w:r>
      <w:r w:rsidR="00A538C0" w:rsidRPr="00A538C0">
        <w:t>.</w:t>
      </w:r>
    </w:p>
    <w:p w14:paraId="74B75861" w14:textId="77777777" w:rsidR="00F26962" w:rsidRDefault="00F26962" w:rsidP="008F0BEF">
      <w:pPr>
        <w:jc w:val="both"/>
      </w:pPr>
    </w:p>
    <w:p w14:paraId="2969CD20" w14:textId="4FEDE036" w:rsidR="00F26962" w:rsidRDefault="00F26962" w:rsidP="008F0BEF">
      <w:pPr>
        <w:jc w:val="both"/>
      </w:pPr>
      <w:r>
        <w:t xml:space="preserve">(3) </w:t>
      </w:r>
      <w:r w:rsidR="00C511AE">
        <w:t>Käesoleva paragrahvi l</w:t>
      </w:r>
      <w:r>
        <w:t xml:space="preserve">õike 1 punktis 6 nimetatud seadmete puhul on käitlemisluba nõutud järgmisteks </w:t>
      </w:r>
      <w:r w:rsidR="00B410A4">
        <w:t>käitlem</w:t>
      </w:r>
      <w:r>
        <w:t>istoiminguteks:</w:t>
      </w:r>
    </w:p>
    <w:p w14:paraId="26EE694D" w14:textId="5F822CF1" w:rsidR="00F26962" w:rsidRDefault="00F26962" w:rsidP="00F26962">
      <w:pPr>
        <w:spacing w:before="100" w:beforeAutospacing="1" w:after="100" w:afterAutospacing="1"/>
        <w:ind w:right="6"/>
        <w:contextualSpacing/>
        <w:jc w:val="both"/>
        <w:outlineLvl w:val="2"/>
      </w:pPr>
      <w:r>
        <w:t xml:space="preserve">1) </w:t>
      </w:r>
      <w:r w:rsidRPr="00A538C0">
        <w:t>p</w:t>
      </w:r>
      <w:bookmarkStart w:id="53" w:name="_Hlk193891748"/>
      <w:r w:rsidRPr="00A538C0">
        <w:t>aigaldamine, parandamine, hooldus või teenindus ja kasutuselt kõrvaldamine</w:t>
      </w:r>
      <w:bookmarkEnd w:id="53"/>
      <w:r w:rsidRPr="00A538C0">
        <w:t xml:space="preserve">, kui need seadmed sisaldavad </w:t>
      </w:r>
      <w:r w:rsidR="00C511AE">
        <w:t xml:space="preserve">Euroopa Parlamendi ja nõukogu </w:t>
      </w:r>
      <w:r w:rsidRPr="00A538C0">
        <w:t>määruse (EL)</w:t>
      </w:r>
      <w:r>
        <w:t xml:space="preserve"> </w:t>
      </w:r>
      <w:r w:rsidRPr="00A538C0">
        <w:t>2024/573 I lisas ja II lisa 1.</w:t>
      </w:r>
      <w:ins w:id="54" w:author="Aili Sandre - JUSTDIGI" w:date="2025-09-22T10:27:00Z" w16du:dateUtc="2025-09-22T07:27:00Z">
        <w:r w:rsidR="00B70C9F">
          <w:t> </w:t>
        </w:r>
      </w:ins>
      <w:del w:id="55" w:author="Aili Sandre - JUSTDIGI" w:date="2025-09-22T10:27:00Z" w16du:dateUtc="2025-09-22T07:27:00Z">
        <w:r w:rsidRPr="00A538C0" w:rsidDel="00B70C9F">
          <w:delText xml:space="preserve"> </w:delText>
        </w:r>
      </w:del>
      <w:r w:rsidRPr="00A538C0">
        <w:t>jaos</w:t>
      </w:r>
      <w:r>
        <w:t xml:space="preserve"> nimetatud</w:t>
      </w:r>
      <w:r w:rsidRPr="00A538C0">
        <w:t xml:space="preserve"> fluoritud kasvuhoonegaase</w:t>
      </w:r>
      <w:r>
        <w:t xml:space="preserve"> või </w:t>
      </w:r>
      <w:bookmarkStart w:id="56" w:name="_Hlk193891673"/>
      <w:r w:rsidRPr="005D510D">
        <w:t>NOVEC-i</w:t>
      </w:r>
      <w:r w:rsidRPr="00FE4AE9">
        <w:t xml:space="preserve"> ehk </w:t>
      </w:r>
      <w:proofErr w:type="spellStart"/>
      <w:r w:rsidRPr="00FE4AE9">
        <w:t>perfluoro</w:t>
      </w:r>
      <w:proofErr w:type="spellEnd"/>
      <w:r w:rsidRPr="00FE4AE9">
        <w:t>(2-metüül-3-pentanoon</w:t>
      </w:r>
      <w:r>
        <w:t>i</w:t>
      </w:r>
      <w:r w:rsidRPr="00FE4AE9">
        <w:t>)</w:t>
      </w:r>
      <w:r>
        <w:t xml:space="preserve">, </w:t>
      </w:r>
      <w:proofErr w:type="spellStart"/>
      <w:r w:rsidRPr="00FE4AE9">
        <w:t>trifluorojodometaan</w:t>
      </w:r>
      <w:r>
        <w:t>i</w:t>
      </w:r>
      <w:proofErr w:type="spellEnd"/>
      <w:r w:rsidRPr="00FE4AE9">
        <w:t xml:space="preserve"> (</w:t>
      </w:r>
      <w:proofErr w:type="spellStart"/>
      <w:r w:rsidRPr="00FE4AE9">
        <w:t>trifluorometüüljodiid</w:t>
      </w:r>
      <w:r>
        <w:t>i</w:t>
      </w:r>
      <w:proofErr w:type="spellEnd"/>
      <w:r>
        <w:t xml:space="preserve">), </w:t>
      </w:r>
      <w:r w:rsidRPr="00FE4AE9">
        <w:t>2-bromo-3,3,3-trifluoroprop-1-een</w:t>
      </w:r>
      <w:r>
        <w:t>i</w:t>
      </w:r>
      <w:r w:rsidRPr="00FE4AE9">
        <w:t xml:space="preserve"> (2-BTP</w:t>
      </w:r>
      <w:r>
        <w:t>);</w:t>
      </w:r>
      <w:bookmarkEnd w:id="56"/>
    </w:p>
    <w:p w14:paraId="35FF5BCC" w14:textId="72B57038" w:rsidR="00141901" w:rsidRDefault="00F26962" w:rsidP="008F0BEF">
      <w:pPr>
        <w:jc w:val="both"/>
      </w:pPr>
      <w:r>
        <w:t xml:space="preserve">2) </w:t>
      </w:r>
      <w:r w:rsidRPr="00A538C0">
        <w:t xml:space="preserve">lekkekontroll ja aine </w:t>
      </w:r>
      <w:proofErr w:type="spellStart"/>
      <w:r w:rsidRPr="00A538C0">
        <w:t>kokkukogumine</w:t>
      </w:r>
      <w:proofErr w:type="spellEnd"/>
      <w:r w:rsidRPr="00A538C0">
        <w:t xml:space="preserve">, kui need seadmed sisaldavad fluoritud kasvuhoonegaase, mis </w:t>
      </w:r>
      <w:r w:rsidRPr="00602232">
        <w:t xml:space="preserve">on nimetatud </w:t>
      </w:r>
      <w:r w:rsidR="00C511AE">
        <w:t xml:space="preserve">Euroopa Parlamendi ja nõukogu </w:t>
      </w:r>
      <w:r w:rsidRPr="00602232">
        <w:t>määruse</w:t>
      </w:r>
      <w:r w:rsidRPr="00A538C0">
        <w:t xml:space="preserve"> (EL) 2024/573 I</w:t>
      </w:r>
      <w:ins w:id="57" w:author="Aili Sandre - JUSTDIGI" w:date="2025-09-22T10:29:00Z" w16du:dateUtc="2025-09-22T07:29:00Z">
        <w:r w:rsidR="005316D6">
          <w:t> </w:t>
        </w:r>
      </w:ins>
      <w:del w:id="58" w:author="Aili Sandre - JUSTDIGI" w:date="2025-09-22T10:29:00Z" w16du:dateUtc="2025-09-22T07:29:00Z">
        <w:r w:rsidRPr="00A538C0" w:rsidDel="005316D6">
          <w:delText xml:space="preserve"> </w:delText>
        </w:r>
      </w:del>
      <w:r w:rsidRPr="00A538C0">
        <w:t>lisas ja II lisa 1. jaos.</w:t>
      </w:r>
      <w:r w:rsidR="00141901" w:rsidRPr="00A538C0">
        <w:t>“</w:t>
      </w:r>
      <w:r w:rsidR="00CE6045" w:rsidRPr="00A538C0">
        <w:t>;</w:t>
      </w:r>
    </w:p>
    <w:p w14:paraId="5291C4ED" w14:textId="77777777" w:rsidR="00410D3D" w:rsidRDefault="00410D3D" w:rsidP="000508C2">
      <w:pPr>
        <w:jc w:val="both"/>
      </w:pPr>
    </w:p>
    <w:bookmarkEnd w:id="48"/>
    <w:p w14:paraId="630653BF" w14:textId="258BD631" w:rsidR="00EB7972" w:rsidRPr="00FE626A" w:rsidRDefault="00BB4051" w:rsidP="000508C2">
      <w:pPr>
        <w:ind w:right="6"/>
        <w:jc w:val="both"/>
        <w:outlineLvl w:val="2"/>
        <w:rPr>
          <w:b/>
          <w:bCs/>
        </w:rPr>
      </w:pPr>
      <w:r>
        <w:rPr>
          <w:b/>
          <w:bCs/>
        </w:rPr>
        <w:t>19</w:t>
      </w:r>
      <w:r w:rsidR="00E60636" w:rsidRPr="00FE626A">
        <w:rPr>
          <w:b/>
          <w:bCs/>
        </w:rPr>
        <w:t xml:space="preserve">) </w:t>
      </w:r>
      <w:bookmarkStart w:id="59" w:name="_Hlk189821659"/>
      <w:r w:rsidR="00947F20" w:rsidRPr="00FE626A">
        <w:t>p</w:t>
      </w:r>
      <w:r w:rsidR="003505BD" w:rsidRPr="00FE626A">
        <w:t>aragrahv</w:t>
      </w:r>
      <w:r w:rsidR="002165CD">
        <w:t>i</w:t>
      </w:r>
      <w:r w:rsidR="003505BD" w:rsidRPr="00FE626A">
        <w:t xml:space="preserve"> 198</w:t>
      </w:r>
      <w:r w:rsidR="006A23B9" w:rsidRPr="00FE626A">
        <w:t xml:space="preserve"> </w:t>
      </w:r>
      <w:r w:rsidR="006961FB" w:rsidRPr="00FE626A">
        <w:t xml:space="preserve">lõige 2 </w:t>
      </w:r>
      <w:r w:rsidR="002165CD">
        <w:t xml:space="preserve">muudetakse </w:t>
      </w:r>
      <w:r w:rsidR="0013146B">
        <w:t>ja sõnastatakse</w:t>
      </w:r>
      <w:r w:rsidR="00EB7972" w:rsidRPr="00FE626A">
        <w:t xml:space="preserve"> järgmise</w:t>
      </w:r>
      <w:r w:rsidR="0013146B">
        <w:t>lt</w:t>
      </w:r>
      <w:r w:rsidR="00EB7972" w:rsidRPr="00FE626A">
        <w:t>:</w:t>
      </w:r>
    </w:p>
    <w:p w14:paraId="661C210B" w14:textId="6D7F5831" w:rsidR="00EF30EC" w:rsidRPr="003505BD" w:rsidRDefault="0013146B" w:rsidP="008F0BEF">
      <w:pPr>
        <w:jc w:val="both"/>
      </w:pPr>
      <w:r>
        <w:lastRenderedPageBreak/>
        <w:t>„</w:t>
      </w:r>
      <w:r w:rsidR="003505BD" w:rsidRPr="00FE626A">
        <w:t xml:space="preserve">(2) Fluoritud kasvuhoonegaase sisaldava toote, seadme ja süsteemi käitleja peab vastama Euroopa Komisjoni rakendusmääruse (EL) 2024/2215 artikli 6 lõikes 1 ja </w:t>
      </w:r>
      <w:del w:id="60" w:author="Aili Sandre - JUSTDIGI" w:date="2025-09-22T10:32:00Z" w16du:dateUtc="2025-09-22T07:32:00Z">
        <w:r w:rsidR="003505BD" w:rsidRPr="00FE626A" w:rsidDel="00C469BE">
          <w:delText xml:space="preserve">Euroopa Komisjoni </w:delText>
        </w:r>
      </w:del>
      <w:r w:rsidR="0005396B">
        <w:t>rakendus</w:t>
      </w:r>
      <w:r w:rsidR="003505BD" w:rsidRPr="00FE626A">
        <w:t xml:space="preserve">määruse </w:t>
      </w:r>
      <w:r w:rsidR="0005396B">
        <w:t>EL</w:t>
      </w:r>
      <w:r w:rsidR="003505BD" w:rsidRPr="00FE626A">
        <w:t xml:space="preserve"> </w:t>
      </w:r>
      <w:r w:rsidR="0005396B">
        <w:t>2025</w:t>
      </w:r>
      <w:r w:rsidR="003505BD" w:rsidRPr="00FE626A">
        <w:t>/</w:t>
      </w:r>
      <w:r w:rsidR="0005396B">
        <w:t>625</w:t>
      </w:r>
      <w:r w:rsidR="003505BD" w:rsidRPr="00FE626A">
        <w:t xml:space="preserve"> artikli </w:t>
      </w:r>
      <w:r w:rsidR="0005396B">
        <w:t>5</w:t>
      </w:r>
      <w:r w:rsidR="003505BD" w:rsidRPr="00FE626A">
        <w:t xml:space="preserve"> lõikes 1 sätestatud nõuetele.</w:t>
      </w:r>
      <w:r w:rsidR="00947F20" w:rsidRPr="00FE626A">
        <w:t>“;</w:t>
      </w:r>
    </w:p>
    <w:bookmarkEnd w:id="59"/>
    <w:p w14:paraId="7E36CE84" w14:textId="77777777" w:rsidR="00FC66CF" w:rsidRDefault="00FC66CF" w:rsidP="000508C2">
      <w:pPr>
        <w:jc w:val="both"/>
        <w:rPr>
          <w:b/>
          <w:bCs/>
        </w:rPr>
      </w:pPr>
    </w:p>
    <w:p w14:paraId="288AAF95" w14:textId="32B78781" w:rsidR="00602232" w:rsidRDefault="003849CB" w:rsidP="000508C2">
      <w:pPr>
        <w:jc w:val="both"/>
      </w:pPr>
      <w:r>
        <w:rPr>
          <w:b/>
          <w:bCs/>
        </w:rPr>
        <w:t>2</w:t>
      </w:r>
      <w:r w:rsidR="00BB4051">
        <w:rPr>
          <w:b/>
          <w:bCs/>
        </w:rPr>
        <w:t>0</w:t>
      </w:r>
      <w:r w:rsidR="00E60636" w:rsidRPr="00E60636">
        <w:rPr>
          <w:b/>
          <w:bCs/>
        </w:rPr>
        <w:t>)</w:t>
      </w:r>
      <w:r w:rsidR="00E60636">
        <w:rPr>
          <w:b/>
          <w:bCs/>
        </w:rPr>
        <w:t xml:space="preserve"> </w:t>
      </w:r>
      <w:r w:rsidR="00947F20">
        <w:t>p</w:t>
      </w:r>
      <w:r w:rsidR="0094598A" w:rsidRPr="00E60636">
        <w:t>aragrahvi 200 l</w:t>
      </w:r>
      <w:r w:rsidR="008A5D70">
        <w:t>õi</w:t>
      </w:r>
      <w:r w:rsidR="0013146B">
        <w:t>k</w:t>
      </w:r>
      <w:r w:rsidR="008A5D70">
        <w:t>e</w:t>
      </w:r>
      <w:r w:rsidR="0094598A" w:rsidRPr="00E60636">
        <w:t xml:space="preserve"> 1 punkt 4 muudetakse</w:t>
      </w:r>
      <w:r w:rsidR="00602232">
        <w:t xml:space="preserve"> ja sõnastatakse järgmiselt:</w:t>
      </w:r>
    </w:p>
    <w:p w14:paraId="44F7C0E5" w14:textId="7AC5FA7A" w:rsidR="00471C56" w:rsidRDefault="00602232" w:rsidP="00FF6ECA">
      <w:pPr>
        <w:jc w:val="both"/>
      </w:pPr>
      <w:r>
        <w:t xml:space="preserve">„4) käesoleva seaduse </w:t>
      </w:r>
      <w:commentRangeStart w:id="61"/>
      <w:r>
        <w:t xml:space="preserve">§-s 197 nimetatud </w:t>
      </w:r>
      <w:r w:rsidR="00C511AE">
        <w:t>seadmetüüp</w:t>
      </w:r>
      <w:commentRangeEnd w:id="61"/>
      <w:r>
        <w:commentReference w:id="61"/>
      </w:r>
      <w:r>
        <w:t>, käitlemiseks lubatud fluoritud kasvuhoonegaasi või nende alternatiivide kogused seadmetes ja soojuspumpades ning käitlemistoimingud;</w:t>
      </w:r>
      <w:r w:rsidR="00CC181B">
        <w:t>“;</w:t>
      </w:r>
      <w:bookmarkStart w:id="62" w:name="_Hlk193893927"/>
    </w:p>
    <w:bookmarkEnd w:id="62"/>
    <w:p w14:paraId="285A2514" w14:textId="77777777" w:rsidR="009106BF" w:rsidRDefault="009106BF" w:rsidP="009106BF">
      <w:pPr>
        <w:pStyle w:val="Normaallaadveeb"/>
        <w:spacing w:before="0" w:beforeAutospacing="0" w:after="0" w:afterAutospacing="0"/>
        <w:jc w:val="both"/>
      </w:pPr>
    </w:p>
    <w:p w14:paraId="4CE30C98" w14:textId="0E9B2EA9" w:rsidR="00A23F97" w:rsidRDefault="00307B7F" w:rsidP="008F0BEF">
      <w:pPr>
        <w:jc w:val="both"/>
      </w:pPr>
      <w:r>
        <w:rPr>
          <w:b/>
          <w:bCs/>
        </w:rPr>
        <w:t>2</w:t>
      </w:r>
      <w:r w:rsidR="00BB4051">
        <w:rPr>
          <w:b/>
          <w:bCs/>
        </w:rPr>
        <w:t>1</w:t>
      </w:r>
      <w:r w:rsidR="00CE6045">
        <w:rPr>
          <w:b/>
          <w:bCs/>
        </w:rPr>
        <w:t xml:space="preserve">) </w:t>
      </w:r>
      <w:r w:rsidR="00947F20" w:rsidRPr="00947F20">
        <w:t>paragrahv</w:t>
      </w:r>
      <w:r w:rsidR="00C511AE">
        <w:t>i</w:t>
      </w:r>
      <w:r w:rsidR="00947F20">
        <w:t xml:space="preserve"> 202</w:t>
      </w:r>
      <w:r w:rsidR="00155CD9">
        <w:t xml:space="preserve"> tekst</w:t>
      </w:r>
      <w:r w:rsidR="00947F20">
        <w:t xml:space="preserve"> </w:t>
      </w:r>
      <w:del w:id="63" w:author="Aili Sandre - JUSTDIGI" w:date="2025-09-22T10:32:00Z" w16du:dateUtc="2025-09-22T07:32:00Z">
        <w:r w:rsidR="00A23F97" w:rsidDel="001D654D">
          <w:delText xml:space="preserve"> </w:delText>
        </w:r>
      </w:del>
      <w:r w:rsidR="00A23F97">
        <w:t>muudetakse ja sõnastatakse järgmiselt:</w:t>
      </w:r>
    </w:p>
    <w:p w14:paraId="457845B5" w14:textId="4273CBFB" w:rsidR="00C54134" w:rsidRDefault="00A23F97" w:rsidP="008F0BEF">
      <w:pPr>
        <w:jc w:val="both"/>
      </w:pPr>
      <w:r>
        <w:t>„Fluoritud kasvuhoonegaase või nende alternatiive sisaldava toote, seadme ja süsteemi käitlemisloa taotlemise ja muutmise täpsustatud korra, käitlemisloa taotluse täpsustatud nõuded ja andmekoosseisu kehtestab valdkonna eest vastutav ministe</w:t>
      </w:r>
      <w:r w:rsidR="00F319C3">
        <w:t>r</w:t>
      </w:r>
      <w:r>
        <w:t xml:space="preserve"> määrusega</w:t>
      </w:r>
      <w:r w:rsidR="00F319C3">
        <w:t>.</w:t>
      </w:r>
      <w:r>
        <w:t>“;</w:t>
      </w:r>
    </w:p>
    <w:p w14:paraId="41F02D32" w14:textId="77777777" w:rsidR="00A23F97" w:rsidRDefault="00A23F97" w:rsidP="008F0BEF">
      <w:pPr>
        <w:jc w:val="both"/>
        <w:rPr>
          <w:b/>
          <w:bCs/>
        </w:rPr>
      </w:pPr>
    </w:p>
    <w:p w14:paraId="6E36BD63" w14:textId="0FE3CF16" w:rsidR="00C54134" w:rsidRPr="00A23F97" w:rsidRDefault="00C54134" w:rsidP="008F0BEF">
      <w:pPr>
        <w:jc w:val="both"/>
        <w:rPr>
          <w:b/>
          <w:bCs/>
        </w:rPr>
      </w:pPr>
      <w:r w:rsidRPr="00471C56">
        <w:rPr>
          <w:b/>
          <w:bCs/>
        </w:rPr>
        <w:t>2</w:t>
      </w:r>
      <w:r w:rsidR="00BB4051">
        <w:rPr>
          <w:b/>
          <w:bCs/>
        </w:rPr>
        <w:t>2</w:t>
      </w:r>
      <w:r w:rsidRPr="00471C56">
        <w:rPr>
          <w:b/>
          <w:bCs/>
        </w:rPr>
        <w:t>)</w:t>
      </w:r>
      <w:r>
        <w:rPr>
          <w:b/>
          <w:bCs/>
        </w:rPr>
        <w:t xml:space="preserve"> </w:t>
      </w:r>
      <w:bookmarkStart w:id="64" w:name="_Hlk193894236"/>
      <w:r>
        <w:t>paragrahvis 205 asendatakse tekstiosa „</w:t>
      </w:r>
      <w:ins w:id="65" w:author="Aili Sandre - JUSTDIGI" w:date="2025-09-22T10:40:00Z" w16du:dateUtc="2025-09-22T07:40:00Z">
        <w:r w:rsidR="0067454E">
          <w:t>(</w:t>
        </w:r>
      </w:ins>
      <w:r>
        <w:t>EL) nr 517/2014“ tekstiosaga „ (EL) 2024/573</w:t>
      </w:r>
      <w:bookmarkEnd w:id="64"/>
      <w:r>
        <w:t>“;</w:t>
      </w:r>
    </w:p>
    <w:p w14:paraId="7F495E48" w14:textId="77777777" w:rsidR="00C20E36" w:rsidRDefault="00C20E36" w:rsidP="000508C2">
      <w:pPr>
        <w:jc w:val="both"/>
      </w:pPr>
    </w:p>
    <w:p w14:paraId="6E3D4C62" w14:textId="489A6122" w:rsidR="00FE626A" w:rsidRDefault="00DA5350" w:rsidP="008F0BEF">
      <w:pPr>
        <w:jc w:val="both"/>
      </w:pPr>
      <w:r>
        <w:rPr>
          <w:b/>
          <w:bCs/>
        </w:rPr>
        <w:t>2</w:t>
      </w:r>
      <w:r w:rsidR="00BB4051">
        <w:rPr>
          <w:b/>
          <w:bCs/>
        </w:rPr>
        <w:t>3</w:t>
      </w:r>
      <w:r w:rsidR="00FE626A" w:rsidRPr="00FE626A">
        <w:rPr>
          <w:b/>
          <w:bCs/>
        </w:rPr>
        <w:t>)</w:t>
      </w:r>
      <w:r w:rsidR="00FE626A">
        <w:rPr>
          <w:b/>
          <w:bCs/>
        </w:rPr>
        <w:t xml:space="preserve"> </w:t>
      </w:r>
      <w:r w:rsidR="00FE626A">
        <w:t>p</w:t>
      </w:r>
      <w:r w:rsidR="00FE626A" w:rsidRPr="00F44086">
        <w:t>aragrahvi 206 l</w:t>
      </w:r>
      <w:r w:rsidR="00FE626A">
        <w:t>õigetes 1</w:t>
      </w:r>
      <w:r w:rsidR="00C20E36">
        <w:t>–</w:t>
      </w:r>
      <w:r w:rsidR="00FE626A">
        <w:t>5 asendatakse tekstiosa „</w:t>
      </w:r>
      <w:r w:rsidR="00482D7F">
        <w:t>2</w:t>
      </w:r>
      <w:r w:rsidR="00FE626A">
        <w:t>0. juuniks“ tekstiosa</w:t>
      </w:r>
      <w:r w:rsidR="00C20E36">
        <w:t>ga</w:t>
      </w:r>
      <w:r w:rsidR="00FE626A">
        <w:t xml:space="preserve"> „</w:t>
      </w:r>
      <w:r w:rsidR="00482D7F">
        <w:t>2</w:t>
      </w:r>
      <w:r w:rsidR="00FE626A">
        <w:t xml:space="preserve">0. </w:t>
      </w:r>
      <w:r w:rsidR="00FE626A" w:rsidRPr="008F2662">
        <w:t>aprillik</w:t>
      </w:r>
      <w:r w:rsidR="00FE626A">
        <w:t>s</w:t>
      </w:r>
      <w:r w:rsidR="00FE626A" w:rsidRPr="008F2662">
        <w:t>“;</w:t>
      </w:r>
      <w:bookmarkStart w:id="66" w:name="para222lg1p1"/>
      <w:bookmarkEnd w:id="66"/>
    </w:p>
    <w:p w14:paraId="088F62B8" w14:textId="77777777" w:rsidR="00C20E36" w:rsidRPr="008F2662" w:rsidRDefault="00C20E36" w:rsidP="000508C2">
      <w:pPr>
        <w:jc w:val="both"/>
      </w:pPr>
    </w:p>
    <w:p w14:paraId="51285405" w14:textId="3108B17B" w:rsidR="00C20E36" w:rsidRDefault="003C192B" w:rsidP="008F0BEF">
      <w:pPr>
        <w:jc w:val="both"/>
      </w:pPr>
      <w:r>
        <w:rPr>
          <w:b/>
          <w:bCs/>
        </w:rPr>
        <w:t>2</w:t>
      </w:r>
      <w:r w:rsidR="00BB4051">
        <w:rPr>
          <w:b/>
          <w:bCs/>
        </w:rPr>
        <w:t>4</w:t>
      </w:r>
      <w:r w:rsidR="00C5138F">
        <w:rPr>
          <w:b/>
          <w:bCs/>
        </w:rPr>
        <w:t xml:space="preserve">) </w:t>
      </w:r>
      <w:r w:rsidR="00C5138F" w:rsidRPr="00C5138F">
        <w:t>p</w:t>
      </w:r>
      <w:r w:rsidR="00882209" w:rsidRPr="00A57DCC">
        <w:t xml:space="preserve">aragrahvi 206 </w:t>
      </w:r>
      <w:r w:rsidR="00C20E36">
        <w:t>täiendatakse</w:t>
      </w:r>
      <w:r w:rsidR="00882209" w:rsidRPr="00A57DCC">
        <w:t xml:space="preserve"> lõi</w:t>
      </w:r>
      <w:r w:rsidR="00C20E36">
        <w:t>kega</w:t>
      </w:r>
      <w:r w:rsidR="00882209" w:rsidRPr="00A57DCC">
        <w:t xml:space="preserve"> </w:t>
      </w:r>
      <w:r w:rsidR="00A57DCC">
        <w:t>5</w:t>
      </w:r>
      <w:r w:rsidR="00A57DCC">
        <w:rPr>
          <w:vertAlign w:val="superscript"/>
        </w:rPr>
        <w:t>1</w:t>
      </w:r>
      <w:r w:rsidR="00882209" w:rsidRPr="00A57DCC">
        <w:t xml:space="preserve"> järgmises sõnastuses</w:t>
      </w:r>
      <w:r w:rsidR="00B927F2">
        <w:t>:</w:t>
      </w:r>
    </w:p>
    <w:p w14:paraId="22A85CF9" w14:textId="77777777" w:rsidR="00053BCC" w:rsidRDefault="00882209" w:rsidP="008F0BEF">
      <w:pPr>
        <w:jc w:val="both"/>
      </w:pPr>
      <w:r w:rsidRPr="00A57DCC">
        <w:t>„(</w:t>
      </w:r>
      <w:r w:rsidR="00A57DCC">
        <w:t>5</w:t>
      </w:r>
      <w:r w:rsidR="007B5B56">
        <w:rPr>
          <w:vertAlign w:val="superscript"/>
        </w:rPr>
        <w:t>1</w:t>
      </w:r>
      <w:r w:rsidRPr="00A57DCC">
        <w:t xml:space="preserve">) Elektrijaotla omanik, kelle valduses on </w:t>
      </w:r>
      <w:proofErr w:type="spellStart"/>
      <w:r w:rsidRPr="00A57DCC">
        <w:t>väävelheksafluoriidi</w:t>
      </w:r>
      <w:proofErr w:type="spellEnd"/>
      <w:r w:rsidRPr="00A57DCC">
        <w:t xml:space="preserve"> (</w:t>
      </w:r>
      <w:r w:rsidR="00947F20" w:rsidRPr="00A57DCC">
        <w:t xml:space="preserve">edaspidi </w:t>
      </w:r>
      <w:r w:rsidRPr="00A57DCC">
        <w:rPr>
          <w:i/>
          <w:iCs/>
        </w:rPr>
        <w:t>SF</w:t>
      </w:r>
      <w:r w:rsidRPr="00A57DCC">
        <w:rPr>
          <w:i/>
          <w:iCs/>
          <w:vertAlign w:val="subscript"/>
        </w:rPr>
        <w:t>6</w:t>
      </w:r>
      <w:r w:rsidRPr="00A57DCC">
        <w:t xml:space="preserve">) sisaldav pingejaotla, esitab Kliimaministeeriumile iga aasta </w:t>
      </w:r>
      <w:r w:rsidR="00482D7F">
        <w:t>2</w:t>
      </w:r>
      <w:r w:rsidRPr="00A57DCC">
        <w:t>0. aprilliks aruande</w:t>
      </w:r>
      <w:r w:rsidR="00053BCC">
        <w:t xml:space="preserve"> järgmiste </w:t>
      </w:r>
      <w:commentRangeStart w:id="67"/>
      <w:r w:rsidR="00053BCC">
        <w:t>andmetega</w:t>
      </w:r>
      <w:commentRangeEnd w:id="67"/>
      <w:r w:rsidR="00B05EF8">
        <w:rPr>
          <w:rStyle w:val="Kommentaariviide"/>
          <w:color w:val="000000"/>
          <w:lang w:eastAsia="et-EE"/>
        </w:rPr>
        <w:commentReference w:id="67"/>
      </w:r>
      <w:r w:rsidR="00053BCC">
        <w:t>:</w:t>
      </w:r>
    </w:p>
    <w:p w14:paraId="0BE56D33" w14:textId="7EDB6E78" w:rsidR="00053BCC" w:rsidRDefault="00882209" w:rsidP="00053BCC">
      <w:pPr>
        <w:pStyle w:val="Loendilik"/>
        <w:numPr>
          <w:ilvl w:val="0"/>
          <w:numId w:val="9"/>
        </w:numPr>
      </w:pPr>
      <w:r w:rsidRPr="00A57DCC">
        <w:t xml:space="preserve">kõikides </w:t>
      </w:r>
      <w:r w:rsidRPr="00053BCC">
        <w:rPr>
          <w:color w:val="000000" w:themeColor="text1"/>
        </w:rPr>
        <w:t>tema</w:t>
      </w:r>
      <w:r w:rsidR="00A57DCC" w:rsidRPr="00053BCC">
        <w:rPr>
          <w:color w:val="000000" w:themeColor="text1"/>
        </w:rPr>
        <w:t xml:space="preserve"> valduses olevate </w:t>
      </w:r>
      <w:r w:rsidRPr="00A57DCC">
        <w:t>alajaamade pingejaotlates sisalduv SF</w:t>
      </w:r>
      <w:r w:rsidRPr="00053BCC">
        <w:rPr>
          <w:vertAlign w:val="subscript"/>
        </w:rPr>
        <w:t>6</w:t>
      </w:r>
      <w:r w:rsidRPr="00A57DCC">
        <w:t xml:space="preserve"> kogus</w:t>
      </w:r>
      <w:r w:rsidR="00053BCC">
        <w:t>;</w:t>
      </w:r>
    </w:p>
    <w:p w14:paraId="43464E3E" w14:textId="7AAB474B" w:rsidR="00053BCC" w:rsidRDefault="00947F20" w:rsidP="00053BCC">
      <w:pPr>
        <w:pStyle w:val="Loendilik"/>
        <w:numPr>
          <w:ilvl w:val="0"/>
          <w:numId w:val="9"/>
        </w:numPr>
      </w:pPr>
      <w:r w:rsidRPr="00A57DCC">
        <w:t>uutesse ja renoveeritud pingejaotlatesse lisatud SF</w:t>
      </w:r>
      <w:r w:rsidRPr="00053BCC">
        <w:rPr>
          <w:vertAlign w:val="subscript"/>
        </w:rPr>
        <w:t>6</w:t>
      </w:r>
      <w:r w:rsidRPr="00A57DCC">
        <w:t xml:space="preserve"> kogus</w:t>
      </w:r>
      <w:r w:rsidR="00053BCC">
        <w:t>;</w:t>
      </w:r>
    </w:p>
    <w:p w14:paraId="1050A36C" w14:textId="14FCB085" w:rsidR="00053BCC" w:rsidRDefault="000F45F5" w:rsidP="00053BCC">
      <w:pPr>
        <w:pStyle w:val="Loendilik"/>
        <w:numPr>
          <w:ilvl w:val="0"/>
          <w:numId w:val="9"/>
        </w:numPr>
      </w:pPr>
      <w:r w:rsidRPr="00A57DCC">
        <w:t>hoolduse käigus lisatud SF</w:t>
      </w:r>
      <w:r w:rsidRPr="00053BCC">
        <w:rPr>
          <w:vertAlign w:val="subscript"/>
        </w:rPr>
        <w:t>6</w:t>
      </w:r>
      <w:r w:rsidRPr="00A57DCC">
        <w:t xml:space="preserve"> kogus</w:t>
      </w:r>
      <w:r w:rsidR="00053BCC">
        <w:t>;</w:t>
      </w:r>
    </w:p>
    <w:p w14:paraId="5DE322DB" w14:textId="0A321A1A" w:rsidR="00053BCC" w:rsidRDefault="00363C93" w:rsidP="00053BCC">
      <w:pPr>
        <w:pStyle w:val="Loendilik"/>
        <w:numPr>
          <w:ilvl w:val="0"/>
          <w:numId w:val="9"/>
        </w:numPr>
      </w:pPr>
      <w:bookmarkStart w:id="68" w:name="_Hlk190811321"/>
      <w:r w:rsidRPr="00363C93">
        <w:t>laos</w:t>
      </w:r>
      <w:r>
        <w:t xml:space="preserve"> </w:t>
      </w:r>
      <w:r w:rsidRPr="00363C93">
        <w:t>uuesti kasutuselevõtu ootel oleva</w:t>
      </w:r>
      <w:r>
        <w:t xml:space="preserve">tes seadmetes sisalduva </w:t>
      </w:r>
      <w:r w:rsidRPr="00A57DCC">
        <w:t>SF</w:t>
      </w:r>
      <w:r w:rsidRPr="00053BCC">
        <w:rPr>
          <w:vertAlign w:val="subscript"/>
        </w:rPr>
        <w:t xml:space="preserve">6 </w:t>
      </w:r>
      <w:r>
        <w:t>kogus</w:t>
      </w:r>
      <w:r w:rsidR="00053BCC">
        <w:t>;</w:t>
      </w:r>
    </w:p>
    <w:bookmarkEnd w:id="68"/>
    <w:p w14:paraId="7C7D57A0" w14:textId="49F526E1" w:rsidR="00CD0DE1" w:rsidRDefault="000F45F5" w:rsidP="00053BCC">
      <w:pPr>
        <w:pStyle w:val="Loendilik"/>
        <w:numPr>
          <w:ilvl w:val="0"/>
          <w:numId w:val="9"/>
        </w:numPr>
      </w:pPr>
      <w:r w:rsidRPr="00A57DCC">
        <w:t>seadmetest kokku kogutud SF</w:t>
      </w:r>
      <w:r w:rsidRPr="00053BCC">
        <w:rPr>
          <w:vertAlign w:val="subscript"/>
        </w:rPr>
        <w:t>6</w:t>
      </w:r>
      <w:r w:rsidRPr="00A57DCC">
        <w:t xml:space="preserve"> kogus</w:t>
      </w:r>
      <w:r w:rsidR="00947F20" w:rsidRPr="00A57DCC">
        <w:t xml:space="preserve"> </w:t>
      </w:r>
      <w:r w:rsidR="00B76994">
        <w:t>ning</w:t>
      </w:r>
      <w:r w:rsidR="00B76994" w:rsidRPr="00A57DCC">
        <w:t xml:space="preserve"> </w:t>
      </w:r>
      <w:r w:rsidR="005B0787" w:rsidRPr="00A57DCC">
        <w:t xml:space="preserve">kokku kogutud </w:t>
      </w:r>
      <w:r w:rsidR="006603D5">
        <w:t xml:space="preserve">ja </w:t>
      </w:r>
      <w:r w:rsidR="005B0787" w:rsidRPr="00A57DCC">
        <w:t xml:space="preserve">jäätmekäitlejale üle antud või omanikule edasiseks kasutamiseks jäetud </w:t>
      </w:r>
      <w:r w:rsidR="006603D5" w:rsidRPr="00A57DCC">
        <w:t>SF</w:t>
      </w:r>
      <w:r w:rsidR="006603D5" w:rsidRPr="00053BCC">
        <w:rPr>
          <w:vertAlign w:val="subscript"/>
        </w:rPr>
        <w:t>6</w:t>
      </w:r>
      <w:r w:rsidR="006603D5">
        <w:t xml:space="preserve"> </w:t>
      </w:r>
      <w:r w:rsidR="005B0787" w:rsidRPr="007B5B56">
        <w:t>kogus</w:t>
      </w:r>
      <w:r w:rsidR="007B5B56">
        <w:t>.</w:t>
      </w:r>
      <w:r w:rsidR="00947F20" w:rsidRPr="007B5B56">
        <w:t>“;</w:t>
      </w:r>
    </w:p>
    <w:p w14:paraId="3788360B" w14:textId="77777777" w:rsidR="00631E92" w:rsidRDefault="00631E92" w:rsidP="00C03700">
      <w:pPr>
        <w:jc w:val="both"/>
      </w:pPr>
    </w:p>
    <w:p w14:paraId="0303E56D" w14:textId="7820F961" w:rsidR="00DF60EE" w:rsidRDefault="00DF60EE" w:rsidP="00C03700">
      <w:pPr>
        <w:jc w:val="both"/>
      </w:pPr>
      <w:r w:rsidRPr="00DF60EE">
        <w:rPr>
          <w:b/>
          <w:bCs/>
        </w:rPr>
        <w:t>2</w:t>
      </w:r>
      <w:r w:rsidR="00BB4051">
        <w:rPr>
          <w:b/>
          <w:bCs/>
        </w:rPr>
        <w:t>5</w:t>
      </w:r>
      <w:r w:rsidRPr="00DF60EE">
        <w:rPr>
          <w:b/>
          <w:bCs/>
        </w:rPr>
        <w:t>)</w:t>
      </w:r>
      <w:r>
        <w:rPr>
          <w:b/>
          <w:bCs/>
        </w:rPr>
        <w:t xml:space="preserve"> </w:t>
      </w:r>
      <w:bookmarkStart w:id="69" w:name="_Hlk193894306"/>
      <w:r>
        <w:t>paragrahv</w:t>
      </w:r>
      <w:ins w:id="70" w:author="Aili Sandre - JUSTDIGI" w:date="2025-09-22T10:37:00Z" w16du:dateUtc="2025-09-22T07:37:00Z">
        <w:r w:rsidR="00170663">
          <w:t>i</w:t>
        </w:r>
      </w:ins>
      <w:r>
        <w:t xml:space="preserve"> 206 </w:t>
      </w:r>
      <w:del w:id="71" w:author="Kärt Voor - JUSTDIGI" w:date="2025-10-01T10:20:00Z" w16du:dateUtc="2025-10-01T07:20:00Z">
        <w:r w:rsidDel="001220D5">
          <w:delText xml:space="preserve">lõike </w:delText>
        </w:r>
      </w:del>
      <w:ins w:id="72" w:author="Kärt Voor - JUSTDIGI" w:date="2025-10-01T10:20:00Z" w16du:dateUtc="2025-10-01T07:20:00Z">
        <w:r w:rsidR="001220D5">
          <w:t>lõiget</w:t>
        </w:r>
        <w:r w:rsidR="001220D5">
          <w:t xml:space="preserve"> </w:t>
        </w:r>
      </w:ins>
      <w:r>
        <w:t xml:space="preserve">6 </w:t>
      </w:r>
      <w:del w:id="73" w:author="Kärt Voor - JUSTDIGI" w:date="2025-10-01T10:20:00Z" w16du:dateUtc="2025-10-01T07:20:00Z">
        <w:r w:rsidDel="001220D5">
          <w:delText xml:space="preserve">teksti </w:delText>
        </w:r>
      </w:del>
      <w:r>
        <w:t>täiendatakse pärast tekstiosa „andmeid koondavate asutuste“ tekstiosaga „ja ettevõtjate</w:t>
      </w:r>
      <w:bookmarkEnd w:id="69"/>
      <w:r>
        <w:t>“;</w:t>
      </w:r>
    </w:p>
    <w:p w14:paraId="60D990A6" w14:textId="77777777" w:rsidR="007F1682" w:rsidRDefault="007F1682" w:rsidP="00C03700">
      <w:pPr>
        <w:jc w:val="both"/>
      </w:pPr>
    </w:p>
    <w:p w14:paraId="4F06B497" w14:textId="560B172B" w:rsidR="007F1682" w:rsidRPr="00576A72" w:rsidRDefault="007F1682" w:rsidP="00C03700">
      <w:pPr>
        <w:jc w:val="both"/>
      </w:pPr>
      <w:r w:rsidRPr="00576A72">
        <w:rPr>
          <w:b/>
          <w:bCs/>
        </w:rPr>
        <w:t>2</w:t>
      </w:r>
      <w:r w:rsidR="00BB4051">
        <w:rPr>
          <w:b/>
          <w:bCs/>
        </w:rPr>
        <w:t>6</w:t>
      </w:r>
      <w:r w:rsidRPr="00576A72">
        <w:rPr>
          <w:b/>
          <w:bCs/>
        </w:rPr>
        <w:t xml:space="preserve">) </w:t>
      </w:r>
      <w:r w:rsidR="00CF562A" w:rsidRPr="00576A72">
        <w:t>seadus</w:t>
      </w:r>
      <w:r w:rsidR="00053BCC">
        <w:t xml:space="preserve">e </w:t>
      </w:r>
      <w:r w:rsidR="00053BCC" w:rsidRPr="00053BCC">
        <w:t xml:space="preserve">7. peatüki </w:t>
      </w:r>
      <w:commentRangeStart w:id="74"/>
      <w:r w:rsidR="00053BCC" w:rsidRPr="00053BCC">
        <w:t>6. ja</w:t>
      </w:r>
      <w:r w:rsidR="00053BCC">
        <w:t>gu</w:t>
      </w:r>
      <w:r w:rsidR="00CF562A" w:rsidRPr="00576A72">
        <w:t xml:space="preserve"> täiendatakse </w:t>
      </w:r>
      <w:bookmarkStart w:id="75" w:name="_Hlk193894343"/>
      <w:bookmarkStart w:id="76" w:name="_Hlk193894460"/>
      <w:commentRangeEnd w:id="74"/>
      <w:r w:rsidR="00586E47">
        <w:rPr>
          <w:rStyle w:val="Kommentaariviide"/>
          <w:color w:val="000000"/>
          <w:lang w:eastAsia="et-EE"/>
        </w:rPr>
        <w:commentReference w:id="74"/>
      </w:r>
      <w:r w:rsidR="00CF562A" w:rsidRPr="00576A72">
        <w:t>§</w:t>
      </w:r>
      <w:bookmarkEnd w:id="75"/>
      <w:r w:rsidR="00CF562A" w:rsidRPr="00576A72">
        <w:t>-ga 206</w:t>
      </w:r>
      <w:r w:rsidR="00CF562A" w:rsidRPr="00576A72">
        <w:rPr>
          <w:vertAlign w:val="superscript"/>
        </w:rPr>
        <w:t>2</w:t>
      </w:r>
      <w:r w:rsidR="00CF562A" w:rsidRPr="00576A72">
        <w:t xml:space="preserve"> </w:t>
      </w:r>
      <w:bookmarkEnd w:id="76"/>
      <w:r w:rsidR="00CF562A" w:rsidRPr="00576A72">
        <w:t>järgmises sõnastuses:</w:t>
      </w:r>
    </w:p>
    <w:p w14:paraId="6C92E3D4" w14:textId="24A43D30" w:rsidR="00480F42" w:rsidRPr="00576A72" w:rsidRDefault="00480F42" w:rsidP="00C03700">
      <w:pPr>
        <w:jc w:val="both"/>
      </w:pPr>
      <w:r w:rsidRPr="00576A72">
        <w:t>„</w:t>
      </w:r>
      <w:r w:rsidR="00307B7F" w:rsidRPr="00576A72">
        <w:rPr>
          <w:b/>
          <w:bCs/>
        </w:rPr>
        <w:t>§ 206</w:t>
      </w:r>
      <w:r w:rsidR="00307B7F" w:rsidRPr="00576A72">
        <w:rPr>
          <w:b/>
          <w:bCs/>
          <w:vertAlign w:val="superscript"/>
        </w:rPr>
        <w:t>2</w:t>
      </w:r>
      <w:del w:id="77" w:author="Aili Sandre - JUSTDIGI" w:date="2025-09-22T10:37:00Z" w16du:dateUtc="2025-09-22T07:37:00Z">
        <w:r w:rsidR="00307B7F" w:rsidRPr="00576A72" w:rsidDel="00170663">
          <w:rPr>
            <w:b/>
            <w:bCs/>
          </w:rPr>
          <w:delText xml:space="preserve"> </w:delText>
        </w:r>
      </w:del>
      <w:ins w:id="78" w:author="Aili Sandre - JUSTDIGI" w:date="2025-09-22T10:37:00Z" w16du:dateUtc="2025-09-22T07:37:00Z">
        <w:r w:rsidR="00170663">
          <w:rPr>
            <w:b/>
            <w:bCs/>
          </w:rPr>
          <w:t xml:space="preserve">. </w:t>
        </w:r>
      </w:ins>
      <w:proofErr w:type="spellStart"/>
      <w:r w:rsidR="00307B7F" w:rsidRPr="00576A72">
        <w:rPr>
          <w:b/>
          <w:bCs/>
        </w:rPr>
        <w:t>Väävelheksafluoriidi</w:t>
      </w:r>
      <w:proofErr w:type="spellEnd"/>
      <w:r w:rsidR="00307B7F" w:rsidRPr="00576A72">
        <w:rPr>
          <w:b/>
          <w:bCs/>
        </w:rPr>
        <w:t xml:space="preserve"> sisaldava pingejaotla kasutuselevõtmisest teavitamine</w:t>
      </w:r>
    </w:p>
    <w:p w14:paraId="24F0F0AE" w14:textId="77777777" w:rsidR="00480F42" w:rsidRPr="00576A72" w:rsidRDefault="00480F42" w:rsidP="00C03700">
      <w:pPr>
        <w:jc w:val="both"/>
      </w:pPr>
    </w:p>
    <w:p w14:paraId="337FEB17" w14:textId="0969DA65" w:rsidR="008B7453" w:rsidRPr="00576A72" w:rsidRDefault="00CF562A" w:rsidP="00C03700">
      <w:pPr>
        <w:jc w:val="both"/>
      </w:pPr>
      <w:r>
        <w:t xml:space="preserve">Elektrijaotla omanik, kes võtab </w:t>
      </w:r>
      <w:proofErr w:type="spellStart"/>
      <w:r>
        <w:t>väävelheksafluoriidi</w:t>
      </w:r>
      <w:proofErr w:type="spellEnd"/>
      <w:r>
        <w:t xml:space="preserve"> sisaldava pingejaotla kasutusele p</w:t>
      </w:r>
      <w:ins w:id="79" w:author="Aili Sandre - JUSTDIGI" w:date="2025-09-22T10:38:00Z">
        <w:r w:rsidR="000D2F21">
          <w:t>ärast</w:t>
        </w:r>
      </w:ins>
      <w:del w:id="80" w:author="Aili Sandre - JUSTDIGI" w:date="2025-09-22T10:38:00Z">
        <w:r w:rsidDel="00CF562A">
          <w:delText>eale</w:delText>
        </w:r>
      </w:del>
      <w:r>
        <w:t xml:space="preserve"> Euroopa Parlamendi ja nõukogu määruse (EL) 2024/573 artikli 13 </w:t>
      </w:r>
      <w:r w:rsidR="00053BCC">
        <w:t>lõikes</w:t>
      </w:r>
      <w:r>
        <w:t xml:space="preserve"> 9 </w:t>
      </w:r>
      <w:r w:rsidR="007D1AA5">
        <w:t>sätestatud</w:t>
      </w:r>
      <w:r>
        <w:t xml:space="preserve"> </w:t>
      </w:r>
      <w:r w:rsidR="0079489E">
        <w:t xml:space="preserve">keelu </w:t>
      </w:r>
      <w:r>
        <w:t>kuupäeva</w:t>
      </w:r>
      <w:r w:rsidR="009A02E3">
        <w:t>,</w:t>
      </w:r>
      <w:r w:rsidR="0079489E">
        <w:t xml:space="preserve"> </w:t>
      </w:r>
      <w:r>
        <w:t xml:space="preserve">teavitab </w:t>
      </w:r>
      <w:del w:id="81" w:author="Kärt Voor - JUSTDIGI" w:date="2025-09-24T10:56:00Z">
        <w:r w:rsidDel="00053BCC">
          <w:delText>Euroopa Parlamendi ja nõukogu määruse (EL) 2024/573</w:delText>
        </w:r>
      </w:del>
      <w:ins w:id="82" w:author="Kärt Voor - JUSTDIGI" w:date="2025-09-24T10:56:00Z">
        <w:r w:rsidR="7F706436">
          <w:t>sama määruse</w:t>
        </w:r>
      </w:ins>
      <w:r w:rsidR="00053BCC">
        <w:t xml:space="preserve"> artikli 13 </w:t>
      </w:r>
      <w:del w:id="83" w:author="Aili Sandre - JUSTDIGI" w:date="2025-09-22T10:38:00Z">
        <w:r w:rsidDel="009A02E3">
          <w:delText xml:space="preserve">määruse </w:delText>
        </w:r>
      </w:del>
      <w:r w:rsidR="00053BCC">
        <w:t>lõikes</w:t>
      </w:r>
      <w:r w:rsidR="00576A72">
        <w:t xml:space="preserve"> 17 loetletud juhtumitel </w:t>
      </w:r>
      <w:r>
        <w:t>Keskkonnaametit</w:t>
      </w:r>
      <w:r w:rsidR="00DC4461">
        <w:t xml:space="preserve">, nimetades </w:t>
      </w:r>
      <w:r w:rsidR="007D1AA5">
        <w:t xml:space="preserve">määruse asjakohase artikli, milles on </w:t>
      </w:r>
      <w:commentRangeStart w:id="84"/>
      <w:r w:rsidR="007D1AA5">
        <w:t>erisus</w:t>
      </w:r>
      <w:commentRangeEnd w:id="84"/>
      <w:r>
        <w:commentReference w:id="84"/>
      </w:r>
      <w:r w:rsidR="00DC4461">
        <w:t xml:space="preserve"> koos põhjendusega. Kui tegemist on </w:t>
      </w:r>
      <w:commentRangeStart w:id="85"/>
      <w:r w:rsidR="003E4619">
        <w:t>riigi</w:t>
      </w:r>
      <w:r w:rsidR="00DC4461">
        <w:t>hankel põhineva erisusega</w:t>
      </w:r>
      <w:commentRangeEnd w:id="85"/>
      <w:r>
        <w:commentReference w:id="85"/>
      </w:r>
      <w:r w:rsidR="00DC4461">
        <w:t xml:space="preserve">, tuleb viidata ka </w:t>
      </w:r>
      <w:r w:rsidR="005B1214">
        <w:t xml:space="preserve">riigihangete registri </w:t>
      </w:r>
      <w:del w:id="86" w:author="Aili Sandre - JUSTDIGI" w:date="2025-09-22T10:39:00Z">
        <w:r w:rsidDel="00DC4461">
          <w:delText xml:space="preserve"> </w:delText>
        </w:r>
      </w:del>
      <w:r w:rsidR="00DC4461">
        <w:t>toimikule</w:t>
      </w:r>
      <w:r>
        <w:t>.</w:t>
      </w:r>
      <w:r w:rsidR="00DC4461">
        <w:t>“;</w:t>
      </w:r>
    </w:p>
    <w:p w14:paraId="46F7CBB1" w14:textId="77777777" w:rsidR="00DF60EE" w:rsidRPr="00DF60EE" w:rsidRDefault="00DF60EE" w:rsidP="00C03700">
      <w:pPr>
        <w:jc w:val="both"/>
        <w:rPr>
          <w:b/>
          <w:bCs/>
        </w:rPr>
      </w:pPr>
    </w:p>
    <w:p w14:paraId="73F15CA8" w14:textId="70287450" w:rsidR="00F319C3" w:rsidRDefault="00277FB1" w:rsidP="008F0BEF">
      <w:pPr>
        <w:jc w:val="both"/>
      </w:pPr>
      <w:r w:rsidRPr="008F2662">
        <w:rPr>
          <w:b/>
          <w:bCs/>
        </w:rPr>
        <w:t>2</w:t>
      </w:r>
      <w:r w:rsidR="00BB4051">
        <w:rPr>
          <w:b/>
          <w:bCs/>
        </w:rPr>
        <w:t>7</w:t>
      </w:r>
      <w:r w:rsidRPr="008F2662">
        <w:rPr>
          <w:b/>
          <w:bCs/>
        </w:rPr>
        <w:t xml:space="preserve">) </w:t>
      </w:r>
      <w:r w:rsidRPr="008F2662">
        <w:t>paragrahvi 222</w:t>
      </w:r>
      <w:r w:rsidR="00F6403D">
        <w:t xml:space="preserve"> punktides 1 ja 3 asendatakse tekstiosa „</w:t>
      </w:r>
      <w:del w:id="87" w:author="Aili Sandre - JUSTDIGI" w:date="2025-09-22T10:41:00Z" w16du:dateUtc="2025-09-22T07:41:00Z">
        <w:r w:rsidR="00F6403D" w:rsidDel="0067454E">
          <w:delText xml:space="preserve"> </w:delText>
        </w:r>
      </w:del>
      <w:r w:rsidR="00F6403D">
        <w:t>(EL) nr 517/2014“ tekstiosaga „(EL) 2024/573“</w:t>
      </w:r>
      <w:r w:rsidR="00F319C3">
        <w:t>;</w:t>
      </w:r>
    </w:p>
    <w:p w14:paraId="1FEBBFBB" w14:textId="77777777" w:rsidR="00F319C3" w:rsidRDefault="00F319C3" w:rsidP="008F0BEF">
      <w:pPr>
        <w:jc w:val="both"/>
      </w:pPr>
    </w:p>
    <w:p w14:paraId="5D493F91" w14:textId="34FE80CF" w:rsidR="00277FB1" w:rsidRDefault="00BB4051" w:rsidP="008F0BEF">
      <w:pPr>
        <w:jc w:val="both"/>
      </w:pPr>
      <w:r>
        <w:rPr>
          <w:b/>
          <w:bCs/>
        </w:rPr>
        <w:t>28</w:t>
      </w:r>
      <w:r w:rsidR="00F319C3" w:rsidRPr="00AC123E">
        <w:rPr>
          <w:b/>
          <w:bCs/>
        </w:rPr>
        <w:t>)</w:t>
      </w:r>
      <w:r w:rsidR="00277FB1" w:rsidRPr="008F2662">
        <w:t xml:space="preserve"> </w:t>
      </w:r>
      <w:r w:rsidR="00F319C3">
        <w:t>paragrahvi 222</w:t>
      </w:r>
      <w:r w:rsidR="00F6403D">
        <w:t xml:space="preserve"> </w:t>
      </w:r>
      <w:r w:rsidR="00277FB1" w:rsidRPr="008F2662">
        <w:t>punkti 2 täiendatakse</w:t>
      </w:r>
      <w:r w:rsidR="00631E92">
        <w:t xml:space="preserve"> pärast tekstiosa</w:t>
      </w:r>
      <w:r w:rsidR="00277FB1" w:rsidRPr="008F2662">
        <w:t xml:space="preserve"> </w:t>
      </w:r>
      <w:r w:rsidR="00631E92">
        <w:t>„</w:t>
      </w:r>
      <w:r w:rsidR="00277FB1" w:rsidRPr="008F2662">
        <w:t xml:space="preserve">seadmete ja süsteemide impordi“ </w:t>
      </w:r>
      <w:r w:rsidR="00631E92">
        <w:t xml:space="preserve">tekstiosaga </w:t>
      </w:r>
      <w:r w:rsidR="00277FB1" w:rsidRPr="008F2662">
        <w:t>„</w:t>
      </w:r>
      <w:r w:rsidR="00007743">
        <w:t>ning</w:t>
      </w:r>
      <w:r w:rsidR="00277FB1" w:rsidRPr="008F2662">
        <w:t xml:space="preserve"> ekspordi“</w:t>
      </w:r>
      <w:r w:rsidR="00BF6DC1">
        <w:t>;</w:t>
      </w:r>
    </w:p>
    <w:p w14:paraId="12A7D51E" w14:textId="77777777" w:rsidR="00631E92" w:rsidRPr="00277FB1" w:rsidRDefault="00631E92" w:rsidP="00C03700">
      <w:pPr>
        <w:jc w:val="both"/>
        <w:rPr>
          <w:b/>
          <w:bCs/>
        </w:rPr>
      </w:pPr>
    </w:p>
    <w:p w14:paraId="6C617196" w14:textId="49FF7417" w:rsidR="00BF4930" w:rsidRPr="008F2662" w:rsidRDefault="00BB4051" w:rsidP="00C03700">
      <w:pPr>
        <w:jc w:val="both"/>
      </w:pPr>
      <w:r>
        <w:rPr>
          <w:b/>
          <w:bCs/>
          <w:color w:val="000000" w:themeColor="text1"/>
        </w:rPr>
        <w:t>29</w:t>
      </w:r>
      <w:r w:rsidR="00BF4930" w:rsidRPr="008F2662">
        <w:rPr>
          <w:b/>
          <w:bCs/>
          <w:color w:val="000000" w:themeColor="text1"/>
        </w:rPr>
        <w:t xml:space="preserve">) </w:t>
      </w:r>
      <w:r w:rsidR="005A2947">
        <w:t>p</w:t>
      </w:r>
      <w:r w:rsidR="00BF4930" w:rsidRPr="008F2662">
        <w:t xml:space="preserve">aragrahvi 223 täiendatakse lõigetega </w:t>
      </w:r>
      <w:r w:rsidR="00883CAE">
        <w:t>3</w:t>
      </w:r>
      <w:r w:rsidR="007117F8" w:rsidRPr="008F2662">
        <w:t xml:space="preserve"> ja 4</w:t>
      </w:r>
      <w:r w:rsidR="00BF4930" w:rsidRPr="008F2662">
        <w:t xml:space="preserve"> järgmises sõnastuses:</w:t>
      </w:r>
    </w:p>
    <w:p w14:paraId="714F88F7" w14:textId="0156453F" w:rsidR="00BF4930" w:rsidRDefault="00BF4930" w:rsidP="4A2E8129">
      <w:pPr>
        <w:pStyle w:val="Normaallaadveeb"/>
        <w:spacing w:before="0" w:beforeAutospacing="0" w:after="0" w:afterAutospacing="0"/>
        <w:jc w:val="both"/>
      </w:pPr>
      <w:r>
        <w:t>„(</w:t>
      </w:r>
      <w:r w:rsidR="00883CAE">
        <w:t>3</w:t>
      </w:r>
      <w:r>
        <w:t xml:space="preserve">) </w:t>
      </w:r>
      <w:bookmarkStart w:id="88" w:name="_Hlk189400963"/>
      <w:r>
        <w:t xml:space="preserve">Korrakaitseseaduse </w:t>
      </w:r>
      <w:bookmarkStart w:id="89" w:name="_Hlk190123175"/>
      <w:r>
        <w:t xml:space="preserve">§ 53 </w:t>
      </w:r>
      <w:bookmarkEnd w:id="89"/>
      <w:r>
        <w:t xml:space="preserve">rakendamisel </w:t>
      </w:r>
      <w:r w:rsidR="008F2432">
        <w:t xml:space="preserve">tuleb </w:t>
      </w:r>
      <w:r>
        <w:t>osoonikihti kahandavate ainete ja fluoritud kasvuhoonegaaside puhul arvestada Euroopa Parlamendi ja nõukogu määrus</w:t>
      </w:r>
      <w:r w:rsidR="00BB67D0">
        <w:t>t</w:t>
      </w:r>
      <w:r>
        <w:t xml:space="preserve">es </w:t>
      </w:r>
      <w:r w:rsidR="00BB67D0">
        <w:t xml:space="preserve">(EL) </w:t>
      </w:r>
      <w:r>
        <w:t>2024/590 ja 2024/5</w:t>
      </w:r>
      <w:r w:rsidR="00CC181B">
        <w:t>7</w:t>
      </w:r>
      <w:r>
        <w:t xml:space="preserve">3 </w:t>
      </w:r>
      <w:r w:rsidR="00007743">
        <w:t>sätestatud</w:t>
      </w:r>
      <w:r>
        <w:t xml:space="preserve"> keelde ja piiranguid.</w:t>
      </w:r>
      <w:del w:id="90" w:author="Kärt Voor - JUSTDIGI" w:date="2025-09-29T07:35:00Z">
        <w:r w:rsidDel="00BF0380">
          <w:delText>“;</w:delText>
        </w:r>
      </w:del>
    </w:p>
    <w:p w14:paraId="4EAAD483" w14:textId="77777777" w:rsidR="00007743" w:rsidRPr="00C30DAE" w:rsidRDefault="00007743" w:rsidP="00C03700">
      <w:pPr>
        <w:pStyle w:val="Normaallaadveeb"/>
        <w:spacing w:before="0" w:beforeAutospacing="0" w:after="0" w:afterAutospacing="0"/>
        <w:jc w:val="both"/>
      </w:pPr>
    </w:p>
    <w:p w14:paraId="7A6D2C89" w14:textId="58996429" w:rsidR="006603D5" w:rsidRDefault="007117F8" w:rsidP="008F0BEF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  <w:bookmarkStart w:id="91" w:name="_Hlk189819776"/>
      <w:r w:rsidRPr="00A551A7">
        <w:t>(4)</w:t>
      </w:r>
      <w:r w:rsidR="00BF4930" w:rsidRPr="008F2662">
        <w:t xml:space="preserve"> Korrakaitseorganil </w:t>
      </w:r>
      <w:r w:rsidR="00BF4930" w:rsidRPr="008F2662">
        <w:rPr>
          <w:color w:val="000000" w:themeColor="text1"/>
        </w:rPr>
        <w:t>on õigus ajutiselt keelata</w:t>
      </w:r>
      <w:r w:rsidR="00CC181B">
        <w:rPr>
          <w:color w:val="000000" w:themeColor="text1"/>
        </w:rPr>
        <w:t xml:space="preserve"> isiku</w:t>
      </w:r>
      <w:ins w:id="92" w:author="Aili Sandre - JUSTDIGI" w:date="2025-09-22T10:47:00Z" w16du:dateUtc="2025-09-22T07:47:00Z">
        <w:r w:rsidR="00D3561B">
          <w:rPr>
            <w:color w:val="000000" w:themeColor="text1"/>
          </w:rPr>
          <w:t>l</w:t>
        </w:r>
      </w:ins>
      <w:r w:rsidR="00CC181B">
        <w:rPr>
          <w:color w:val="000000" w:themeColor="text1"/>
        </w:rPr>
        <w:t xml:space="preserve">, kes on toime pannud Euroopa Parlamendi ja nõukogu määruse (EL) 2024/573 või (EL) 2024/590 </w:t>
      </w:r>
      <w:ins w:id="93" w:author="Aili Sandre - JUSTDIGI" w:date="2025-09-22T10:46:00Z" w16du:dateUtc="2025-09-22T07:46:00Z">
        <w:r w:rsidR="007F665B">
          <w:rPr>
            <w:color w:val="000000" w:themeColor="text1"/>
          </w:rPr>
          <w:t>nõuete</w:t>
        </w:r>
      </w:ins>
      <w:del w:id="94" w:author="Aili Sandre - JUSTDIGI" w:date="2025-09-22T10:46:00Z" w16du:dateUtc="2025-09-22T07:46:00Z">
        <w:r w:rsidR="00CC181B" w:rsidDel="007F665B">
          <w:rPr>
            <w:color w:val="000000" w:themeColor="text1"/>
          </w:rPr>
          <w:delText>kohase</w:delText>
        </w:r>
      </w:del>
      <w:r w:rsidR="00CC181B">
        <w:rPr>
          <w:color w:val="000000" w:themeColor="text1"/>
        </w:rPr>
        <w:t xml:space="preserve"> raske rikkumise</w:t>
      </w:r>
      <w:r w:rsidR="001A51F4">
        <w:rPr>
          <w:color w:val="000000" w:themeColor="text1"/>
        </w:rPr>
        <w:t>, millega kaasneb oluline keskkonnamõju</w:t>
      </w:r>
      <w:ins w:id="95" w:author="Aili Sandre - JUSTDIGI" w:date="2025-09-22T10:42:00Z" w16du:dateUtc="2025-09-22T07:42:00Z">
        <w:r w:rsidR="0074629E">
          <w:rPr>
            <w:color w:val="000000" w:themeColor="text1"/>
          </w:rPr>
          <w:t>,</w:t>
        </w:r>
      </w:ins>
      <w:r w:rsidR="00CC181B">
        <w:rPr>
          <w:color w:val="000000" w:themeColor="text1"/>
        </w:rPr>
        <w:t xml:space="preserve"> või </w:t>
      </w:r>
      <w:del w:id="96" w:author="Aili Sandre - JUSTDIGI" w:date="2025-09-22T10:50:00Z" w16du:dateUtc="2025-09-22T07:50:00Z">
        <w:r w:rsidR="00CC181B" w:rsidDel="00A551A7">
          <w:rPr>
            <w:color w:val="000000" w:themeColor="text1"/>
          </w:rPr>
          <w:delText xml:space="preserve">määruste </w:delText>
        </w:r>
      </w:del>
      <w:ins w:id="97" w:author="Aili Sandre - JUSTDIGI" w:date="2025-09-22T10:47:00Z" w16du:dateUtc="2025-09-22T07:47:00Z">
        <w:r w:rsidR="00346F66">
          <w:rPr>
            <w:color w:val="000000" w:themeColor="text1"/>
          </w:rPr>
          <w:t xml:space="preserve">nõuete </w:t>
        </w:r>
      </w:ins>
      <w:r w:rsidR="00CC181B">
        <w:rPr>
          <w:color w:val="000000" w:themeColor="text1"/>
        </w:rPr>
        <w:t xml:space="preserve">korduva </w:t>
      </w:r>
      <w:commentRangeStart w:id="98"/>
      <w:r w:rsidR="00CC181B">
        <w:rPr>
          <w:color w:val="000000" w:themeColor="text1"/>
        </w:rPr>
        <w:t>rikkumise</w:t>
      </w:r>
      <w:commentRangeEnd w:id="98"/>
      <w:r w:rsidR="00176922">
        <w:rPr>
          <w:rStyle w:val="Kommentaariviide"/>
          <w:color w:val="000000"/>
        </w:rPr>
        <w:commentReference w:id="98"/>
      </w:r>
      <w:r w:rsidR="00CC181B">
        <w:rPr>
          <w:color w:val="000000" w:themeColor="text1"/>
        </w:rPr>
        <w:t>,</w:t>
      </w:r>
      <w:r w:rsidR="00BF4930" w:rsidRPr="008F2662">
        <w:rPr>
          <w:color w:val="000000" w:themeColor="text1"/>
        </w:rPr>
        <w:t xml:space="preserve"> </w:t>
      </w:r>
      <w:ins w:id="99" w:author="Aili Sandre - JUSTDIGI" w:date="2025-09-22T10:47:00Z" w16du:dateUtc="2025-09-22T07:47:00Z">
        <w:r w:rsidR="00D3561B">
          <w:rPr>
            <w:color w:val="000000" w:themeColor="text1"/>
          </w:rPr>
          <w:t>kasutada</w:t>
        </w:r>
      </w:ins>
      <w:ins w:id="100" w:author="Aili Sandre - JUSTDIGI" w:date="2025-09-22T10:49:00Z" w16du:dateUtc="2025-09-22T07:49:00Z">
        <w:r w:rsidR="009C2C9D">
          <w:rPr>
            <w:color w:val="000000" w:themeColor="text1"/>
          </w:rPr>
          <w:t>, toota</w:t>
        </w:r>
        <w:r w:rsidR="00A551A7">
          <w:rPr>
            <w:color w:val="000000" w:themeColor="text1"/>
          </w:rPr>
          <w:t xml:space="preserve">, importida, eksportida või lasta turule </w:t>
        </w:r>
      </w:ins>
      <w:r w:rsidR="00BF4930" w:rsidRPr="008F2662">
        <w:rPr>
          <w:color w:val="000000" w:themeColor="text1"/>
        </w:rPr>
        <w:t>fluoritud kasvuhoonegaas</w:t>
      </w:r>
      <w:ins w:id="101" w:author="Aili Sandre - JUSTDIGI" w:date="2025-09-22T10:48:00Z" w16du:dateUtc="2025-09-22T07:48:00Z">
        <w:r w:rsidR="007F644E">
          <w:rPr>
            <w:color w:val="000000" w:themeColor="text1"/>
          </w:rPr>
          <w:t>e</w:t>
        </w:r>
      </w:ins>
      <w:del w:id="102" w:author="Aili Sandre - JUSTDIGI" w:date="2025-09-22T10:48:00Z" w16du:dateUtc="2025-09-22T07:48:00Z">
        <w:r w:rsidR="00BF4930" w:rsidRPr="008F2662" w:rsidDel="007F644E">
          <w:rPr>
            <w:color w:val="000000" w:themeColor="text1"/>
          </w:rPr>
          <w:delText>ide</w:delText>
        </w:r>
      </w:del>
      <w:r w:rsidR="00CA5C17">
        <w:rPr>
          <w:color w:val="000000" w:themeColor="text1"/>
        </w:rPr>
        <w:t>, osoonikihti kahandava</w:t>
      </w:r>
      <w:ins w:id="103" w:author="Aili Sandre - JUSTDIGI" w:date="2025-09-22T10:48:00Z" w16du:dateUtc="2025-09-22T07:48:00Z">
        <w:r w:rsidR="007F644E">
          <w:rPr>
            <w:color w:val="000000" w:themeColor="text1"/>
          </w:rPr>
          <w:t>id</w:t>
        </w:r>
      </w:ins>
      <w:del w:id="104" w:author="Aili Sandre - JUSTDIGI" w:date="2025-09-22T10:48:00Z" w16du:dateUtc="2025-09-22T07:48:00Z">
        <w:r w:rsidR="00CA5C17" w:rsidDel="007F644E">
          <w:rPr>
            <w:color w:val="000000" w:themeColor="text1"/>
          </w:rPr>
          <w:delText>te</w:delText>
        </w:r>
      </w:del>
      <w:r w:rsidR="00CA5C17">
        <w:rPr>
          <w:color w:val="000000" w:themeColor="text1"/>
        </w:rPr>
        <w:t xml:space="preserve"> aine</w:t>
      </w:r>
      <w:ins w:id="105" w:author="Aili Sandre - JUSTDIGI" w:date="2025-09-22T10:48:00Z" w16du:dateUtc="2025-09-22T07:48:00Z">
        <w:r w:rsidR="007F644E">
          <w:rPr>
            <w:color w:val="000000" w:themeColor="text1"/>
          </w:rPr>
          <w:t>id</w:t>
        </w:r>
      </w:ins>
      <w:del w:id="106" w:author="Aili Sandre - JUSTDIGI" w:date="2025-09-22T10:48:00Z" w16du:dateUtc="2025-09-22T07:48:00Z">
        <w:r w:rsidR="00CA5C17" w:rsidDel="007F644E">
          <w:rPr>
            <w:color w:val="000000" w:themeColor="text1"/>
          </w:rPr>
          <w:delText>te</w:delText>
        </w:r>
      </w:del>
      <w:r w:rsidR="00BF4930" w:rsidRPr="008F2662">
        <w:rPr>
          <w:color w:val="000000" w:themeColor="text1"/>
        </w:rPr>
        <w:t xml:space="preserve"> või neid gaase sisaldava</w:t>
      </w:r>
      <w:ins w:id="107" w:author="Aili Sandre - JUSTDIGI" w:date="2025-09-22T10:48:00Z" w16du:dateUtc="2025-09-22T07:48:00Z">
        <w:r w:rsidR="007F644E">
          <w:rPr>
            <w:color w:val="000000" w:themeColor="text1"/>
          </w:rPr>
          <w:t>id</w:t>
        </w:r>
      </w:ins>
      <w:del w:id="108" w:author="Aili Sandre - JUSTDIGI" w:date="2025-09-22T10:48:00Z" w16du:dateUtc="2025-09-22T07:48:00Z">
        <w:r w:rsidR="00BF4930" w:rsidRPr="008F2662" w:rsidDel="007F644E">
          <w:rPr>
            <w:color w:val="000000" w:themeColor="text1"/>
          </w:rPr>
          <w:delText>te</w:delText>
        </w:r>
      </w:del>
      <w:r w:rsidR="00BF4930" w:rsidRPr="008F2662">
        <w:rPr>
          <w:color w:val="000000" w:themeColor="text1"/>
        </w:rPr>
        <w:t xml:space="preserve"> või neil põhineva</w:t>
      </w:r>
      <w:ins w:id="109" w:author="Aili Sandre - JUSTDIGI" w:date="2025-09-22T10:48:00Z" w16du:dateUtc="2025-09-22T07:48:00Z">
        <w:r w:rsidR="007F644E">
          <w:rPr>
            <w:color w:val="000000" w:themeColor="text1"/>
          </w:rPr>
          <w:t>id</w:t>
        </w:r>
      </w:ins>
      <w:del w:id="110" w:author="Aili Sandre - JUSTDIGI" w:date="2025-09-22T10:48:00Z" w16du:dateUtc="2025-09-22T07:48:00Z">
        <w:r w:rsidR="00BF4930" w:rsidRPr="008F2662" w:rsidDel="007F644E">
          <w:rPr>
            <w:color w:val="000000" w:themeColor="text1"/>
          </w:rPr>
          <w:delText>te</w:delText>
        </w:r>
      </w:del>
      <w:r w:rsidR="00BF4930" w:rsidRPr="008F2662">
        <w:rPr>
          <w:color w:val="000000" w:themeColor="text1"/>
        </w:rPr>
        <w:t xml:space="preserve"> too</w:t>
      </w:r>
      <w:ins w:id="111" w:author="Aili Sandre - JUSTDIGI" w:date="2025-09-22T10:48:00Z" w16du:dateUtc="2025-09-22T07:48:00Z">
        <w:r w:rsidR="007F644E">
          <w:rPr>
            <w:color w:val="000000" w:themeColor="text1"/>
          </w:rPr>
          <w:t>teid</w:t>
        </w:r>
      </w:ins>
      <w:del w:id="112" w:author="Aili Sandre - JUSTDIGI" w:date="2025-09-22T10:48:00Z" w16du:dateUtc="2025-09-22T07:48:00Z">
        <w:r w:rsidR="00BF4930" w:rsidRPr="008F2662" w:rsidDel="007F644E">
          <w:rPr>
            <w:color w:val="000000" w:themeColor="text1"/>
          </w:rPr>
          <w:delText>dete</w:delText>
        </w:r>
      </w:del>
      <w:r w:rsidR="00BF4930" w:rsidRPr="008F2662">
        <w:rPr>
          <w:color w:val="000000" w:themeColor="text1"/>
        </w:rPr>
        <w:t xml:space="preserve"> ja seadme</w:t>
      </w:r>
      <w:ins w:id="113" w:author="Aili Sandre - JUSTDIGI" w:date="2025-09-22T10:48:00Z" w16du:dateUtc="2025-09-22T07:48:00Z">
        <w:r w:rsidR="007F644E">
          <w:rPr>
            <w:color w:val="000000" w:themeColor="text1"/>
          </w:rPr>
          <w:t>id</w:t>
        </w:r>
      </w:ins>
      <w:ins w:id="114" w:author="Aili Sandre - JUSTDIGI" w:date="2025-09-22T10:50:00Z" w16du:dateUtc="2025-09-22T07:50:00Z">
        <w:r w:rsidR="00A551A7">
          <w:rPr>
            <w:color w:val="000000" w:themeColor="text1"/>
          </w:rPr>
          <w:t>.</w:t>
        </w:r>
      </w:ins>
      <w:del w:id="115" w:author="Aili Sandre - JUSTDIGI" w:date="2025-09-22T10:48:00Z" w16du:dateUtc="2025-09-22T07:48:00Z">
        <w:r w:rsidR="00BF4930" w:rsidRPr="008F2662" w:rsidDel="007F644E">
          <w:rPr>
            <w:color w:val="000000" w:themeColor="text1"/>
          </w:rPr>
          <w:delText xml:space="preserve">te </w:delText>
        </w:r>
      </w:del>
      <w:del w:id="116" w:author="Aili Sandre - JUSTDIGI" w:date="2025-09-22T10:50:00Z" w16du:dateUtc="2025-09-22T07:50:00Z">
        <w:r w:rsidR="00BF4930" w:rsidRPr="008F2662" w:rsidDel="00A551A7">
          <w:rPr>
            <w:color w:val="000000" w:themeColor="text1"/>
          </w:rPr>
          <w:delText>kasutamine, tootmine, import, eksport või turule laskmine.</w:delText>
        </w:r>
      </w:del>
      <w:r w:rsidR="00BF6DC1">
        <w:rPr>
          <w:color w:val="000000" w:themeColor="text1"/>
        </w:rPr>
        <w:t>“;</w:t>
      </w:r>
    </w:p>
    <w:p w14:paraId="4F97AC30" w14:textId="77777777" w:rsidR="00007743" w:rsidRPr="008F2662" w:rsidRDefault="00007743" w:rsidP="00C03700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</w:p>
    <w:bookmarkEnd w:id="88"/>
    <w:bookmarkEnd w:id="91"/>
    <w:p w14:paraId="67E2179A" w14:textId="160886E5" w:rsidR="00D4299C" w:rsidRDefault="003849CB" w:rsidP="00C03700">
      <w:pPr>
        <w:jc w:val="both"/>
      </w:pPr>
      <w:r>
        <w:rPr>
          <w:b/>
          <w:bCs/>
        </w:rPr>
        <w:t>3</w:t>
      </w:r>
      <w:r w:rsidR="00BB4051">
        <w:rPr>
          <w:b/>
          <w:bCs/>
        </w:rPr>
        <w:t>0</w:t>
      </w:r>
      <w:r w:rsidR="005A2947" w:rsidRPr="005A2947">
        <w:rPr>
          <w:b/>
          <w:bCs/>
        </w:rPr>
        <w:t>)</w:t>
      </w:r>
      <w:r w:rsidR="005A2947">
        <w:t xml:space="preserve"> </w:t>
      </w:r>
      <w:r w:rsidR="00D4299C" w:rsidRPr="00D4299C">
        <w:t>paragrahv 236</w:t>
      </w:r>
      <w:r w:rsidR="005308BF">
        <w:t xml:space="preserve"> </w:t>
      </w:r>
      <w:r w:rsidR="00D4299C" w:rsidRPr="00D4299C">
        <w:t>muudetakse ja sõnastatakse järg</w:t>
      </w:r>
      <w:r w:rsidR="005617E2">
        <w:t>miselt</w:t>
      </w:r>
      <w:r w:rsidR="00D4299C" w:rsidRPr="00D4299C">
        <w:t>:</w:t>
      </w:r>
    </w:p>
    <w:p w14:paraId="1557C9AC" w14:textId="0EE53710" w:rsidR="00996F35" w:rsidRDefault="002A233A" w:rsidP="00C03700">
      <w:pPr>
        <w:jc w:val="both"/>
        <w:rPr>
          <w:b/>
          <w:bCs/>
        </w:rPr>
      </w:pPr>
      <w:r>
        <w:rPr>
          <w:b/>
          <w:bCs/>
        </w:rPr>
        <w:t>„</w:t>
      </w:r>
      <w:r w:rsidR="00996F35" w:rsidRPr="00996F35">
        <w:rPr>
          <w:b/>
          <w:bCs/>
        </w:rPr>
        <w:t xml:space="preserve">§ 236. Osoonikihi kaitsmise eesmärgil keelatud ainete, neid aineid sisaldava või nendel ainetel põhineva toote, seadme ja mahuti </w:t>
      </w:r>
      <w:r w:rsidR="00E04BEF">
        <w:rPr>
          <w:b/>
          <w:bCs/>
        </w:rPr>
        <w:t xml:space="preserve">kokku kogumise, </w:t>
      </w:r>
      <w:r w:rsidR="00996F35">
        <w:rPr>
          <w:b/>
          <w:bCs/>
        </w:rPr>
        <w:t>lekkekontrolli</w:t>
      </w:r>
      <w:r w:rsidR="0063171B">
        <w:rPr>
          <w:b/>
          <w:bCs/>
        </w:rPr>
        <w:t xml:space="preserve"> ja </w:t>
      </w:r>
      <w:r w:rsidR="00996F35">
        <w:rPr>
          <w:b/>
          <w:bCs/>
        </w:rPr>
        <w:t>märgistamise</w:t>
      </w:r>
      <w:r w:rsidR="00E04BEF">
        <w:rPr>
          <w:b/>
          <w:bCs/>
        </w:rPr>
        <w:t xml:space="preserve"> kohustuse täitmata jätmine</w:t>
      </w:r>
    </w:p>
    <w:p w14:paraId="48AF96AF" w14:textId="77777777" w:rsidR="002A233A" w:rsidRPr="00996F35" w:rsidRDefault="002A233A" w:rsidP="00C03700">
      <w:pPr>
        <w:jc w:val="both"/>
        <w:rPr>
          <w:b/>
          <w:bCs/>
        </w:rPr>
      </w:pPr>
    </w:p>
    <w:p w14:paraId="091F09F4" w14:textId="7F0049B5" w:rsidR="0073168B" w:rsidRDefault="00035913" w:rsidP="008F0BEF">
      <w:pPr>
        <w:jc w:val="both"/>
      </w:pPr>
      <w:r w:rsidRPr="00332F80">
        <w:t>„</w:t>
      </w:r>
      <w:r w:rsidR="00B57F10" w:rsidRPr="00332F80">
        <w:t>(1</w:t>
      </w:r>
      <w:r w:rsidR="00B57F10" w:rsidRPr="00996F35">
        <w:t xml:space="preserve">) Osoonikihi kaitsmise eesmärgil keelatud ainete </w:t>
      </w:r>
      <w:r w:rsidR="002F757D" w:rsidRPr="00996F35">
        <w:t>kogumise nõude täitmata jätmis</w:t>
      </w:r>
      <w:r w:rsidR="00AD308E" w:rsidRPr="00996F35">
        <w:t>e</w:t>
      </w:r>
      <w:ins w:id="117" w:author="Aili Sandre - JUSTDIGI" w:date="2025-09-22T11:15:00Z" w16du:dateUtc="2025-09-22T08:15:00Z">
        <w:r w:rsidR="001965B1">
          <w:t>,</w:t>
        </w:r>
      </w:ins>
      <w:r w:rsidR="00AD308E">
        <w:t xml:space="preserve"> </w:t>
      </w:r>
      <w:r w:rsidR="00B57F10" w:rsidRPr="00332F80">
        <w:rPr>
          <w:color w:val="000000" w:themeColor="text1"/>
        </w:rPr>
        <w:t>neid aineid sisaldavate või nendel ainetel põhinevate toodete, seadmete</w:t>
      </w:r>
      <w:r w:rsidR="00425CE7">
        <w:rPr>
          <w:color w:val="000000" w:themeColor="text1"/>
        </w:rPr>
        <w:t>, süsteemide</w:t>
      </w:r>
      <w:r w:rsidR="00B57F10" w:rsidRPr="00332F80">
        <w:rPr>
          <w:color w:val="000000" w:themeColor="text1"/>
        </w:rPr>
        <w:t xml:space="preserve"> või mahutite </w:t>
      </w:r>
      <w:r w:rsidR="00972597" w:rsidRPr="00332F80">
        <w:rPr>
          <w:color w:val="000000" w:themeColor="text1"/>
        </w:rPr>
        <w:t>nõuetele mitte vastava</w:t>
      </w:r>
      <w:r w:rsidR="005308BF" w:rsidRPr="00332F80">
        <w:rPr>
          <w:color w:val="000000" w:themeColor="text1"/>
        </w:rPr>
        <w:t xml:space="preserve"> </w:t>
      </w:r>
      <w:r w:rsidR="00B57F10" w:rsidRPr="00332F80">
        <w:rPr>
          <w:color w:val="000000" w:themeColor="text1"/>
        </w:rPr>
        <w:t>lekkekontrolli või märgistamise e</w:t>
      </w:r>
      <w:r w:rsidR="00B57F10" w:rsidRPr="00332F80">
        <w:t>est</w:t>
      </w:r>
      <w:r w:rsidR="00AA75EA" w:rsidRPr="00332F80">
        <w:t xml:space="preserve"> või</w:t>
      </w:r>
      <w:r w:rsidR="008D0A37" w:rsidRPr="00332F80">
        <w:t xml:space="preserve"> lekkekontrolli</w:t>
      </w:r>
      <w:r w:rsidR="00FB145C" w:rsidRPr="00332F80">
        <w:t xml:space="preserve"> tegemata</w:t>
      </w:r>
      <w:r w:rsidR="008D0A37" w:rsidRPr="00332F80">
        <w:t xml:space="preserve"> või märgistamata jätmise eest</w:t>
      </w:r>
      <w:r w:rsidR="00B57F10" w:rsidRPr="00332F80">
        <w:t> –</w:t>
      </w:r>
    </w:p>
    <w:p w14:paraId="5B9B0D6F" w14:textId="77777777" w:rsidR="00585B38" w:rsidRDefault="00B57F10" w:rsidP="008F0BEF">
      <w:pPr>
        <w:jc w:val="both"/>
      </w:pPr>
      <w:r w:rsidRPr="00332F80">
        <w:t>karistatakse</w:t>
      </w:r>
      <w:r w:rsidR="00972597" w:rsidRPr="00332F80">
        <w:t xml:space="preserve"> </w:t>
      </w:r>
      <w:r w:rsidRPr="00332F80">
        <w:t>rahatrahviga</w:t>
      </w:r>
      <w:r w:rsidR="00972597" w:rsidRPr="00332F80">
        <w:t xml:space="preserve"> kuni 300 trahviühikut</w:t>
      </w:r>
      <w:r w:rsidR="007B6673" w:rsidRPr="007B6673">
        <w:t>.</w:t>
      </w:r>
    </w:p>
    <w:p w14:paraId="67079B1E" w14:textId="77777777" w:rsidR="00585B38" w:rsidRDefault="00585B38" w:rsidP="008F0BEF">
      <w:pPr>
        <w:jc w:val="both"/>
      </w:pPr>
    </w:p>
    <w:p w14:paraId="2DEBA0B0" w14:textId="6763F8C0" w:rsidR="00CC01E9" w:rsidRDefault="00585B38" w:rsidP="008F0BEF">
      <w:pPr>
        <w:jc w:val="both"/>
        <w:rPr>
          <w:ins w:id="118" w:author="Aili Sandre - JUSTDIGI" w:date="2025-09-22T10:54:00Z" w16du:dateUtc="2025-09-22T07:54:00Z"/>
        </w:rPr>
      </w:pPr>
      <w:bookmarkStart w:id="119" w:name="para236lg2"/>
      <w:del w:id="120" w:author="Aili Sandre - JUSTDIGI" w:date="2025-09-22T10:55:00Z" w16du:dateUtc="2025-09-22T07:55:00Z">
        <w:r w:rsidRPr="00585B38" w:rsidDel="00CC01E9">
          <w:delText> </w:delText>
        </w:r>
      </w:del>
      <w:bookmarkEnd w:id="119"/>
      <w:r w:rsidRPr="00585B38">
        <w:t>(2) Sama teo eest, kui selle on toime pannud juriidiline isik, –</w:t>
      </w:r>
    </w:p>
    <w:p w14:paraId="0CD50529" w14:textId="616D13AA" w:rsidR="007B6673" w:rsidRDefault="00585B38" w:rsidP="008F0BEF">
      <w:pPr>
        <w:jc w:val="both"/>
      </w:pPr>
      <w:del w:id="121" w:author="Aili Sandre - JUSTDIGI" w:date="2025-09-22T10:54:00Z" w16du:dateUtc="2025-09-22T07:54:00Z">
        <w:r w:rsidRPr="00585B38" w:rsidDel="00CC01E9">
          <w:br/>
        </w:r>
      </w:del>
      <w:r w:rsidRPr="00585B38">
        <w:t>karistatakse rahatrahviga kuni 200 000 eurot.</w:t>
      </w:r>
      <w:r w:rsidR="00BF6DC1">
        <w:t>“</w:t>
      </w:r>
      <w:r w:rsidR="007B6673">
        <w:t>;</w:t>
      </w:r>
    </w:p>
    <w:p w14:paraId="090024E1" w14:textId="77777777" w:rsidR="0073168B" w:rsidRDefault="0073168B" w:rsidP="00C03700">
      <w:pPr>
        <w:jc w:val="both"/>
      </w:pPr>
    </w:p>
    <w:p w14:paraId="7010DB5F" w14:textId="204480FB" w:rsidR="00B862AF" w:rsidRPr="00972597" w:rsidRDefault="00F319C3" w:rsidP="00C03700">
      <w:pPr>
        <w:jc w:val="both"/>
      </w:pPr>
      <w:bookmarkStart w:id="122" w:name="_Hlk193814457"/>
      <w:r>
        <w:rPr>
          <w:b/>
          <w:bCs/>
        </w:rPr>
        <w:t>3</w:t>
      </w:r>
      <w:r w:rsidR="00BB4051">
        <w:rPr>
          <w:b/>
          <w:bCs/>
        </w:rPr>
        <w:t>1</w:t>
      </w:r>
      <w:r w:rsidR="00972597" w:rsidRPr="00972597">
        <w:rPr>
          <w:b/>
          <w:bCs/>
        </w:rPr>
        <w:t xml:space="preserve">) </w:t>
      </w:r>
      <w:r w:rsidR="0073168B" w:rsidRPr="00C03700">
        <w:t>seadust täiendatakse</w:t>
      </w:r>
      <w:r w:rsidR="00972597">
        <w:t xml:space="preserve"> </w:t>
      </w:r>
      <w:r w:rsidR="0073168B" w:rsidRPr="00B254C1">
        <w:t>§-</w:t>
      </w:r>
      <w:r w:rsidR="0073168B">
        <w:t>ga</w:t>
      </w:r>
      <w:r w:rsidR="00972597">
        <w:t xml:space="preserve"> 236</w:t>
      </w:r>
      <w:r w:rsidR="00972597">
        <w:rPr>
          <w:vertAlign w:val="superscript"/>
        </w:rPr>
        <w:t>1</w:t>
      </w:r>
      <w:r w:rsidR="00972597">
        <w:t xml:space="preserve"> järgmises sõnastuses:</w:t>
      </w:r>
    </w:p>
    <w:p w14:paraId="7C792D49" w14:textId="04063C8B" w:rsidR="00E27CB2" w:rsidRPr="00C03700" w:rsidRDefault="005308BF" w:rsidP="008F0BEF">
      <w:pPr>
        <w:jc w:val="both"/>
        <w:rPr>
          <w:b/>
          <w:bCs/>
        </w:rPr>
      </w:pPr>
      <w:bookmarkStart w:id="123" w:name="_Hlk196474174"/>
      <w:r w:rsidRPr="00C03700">
        <w:rPr>
          <w:b/>
          <w:bCs/>
        </w:rPr>
        <w:t>„</w:t>
      </w:r>
      <w:r w:rsidR="00E27CB2" w:rsidRPr="00C03700">
        <w:rPr>
          <w:b/>
          <w:bCs/>
        </w:rPr>
        <w:t>§ 236</w:t>
      </w:r>
      <w:r w:rsidR="00E27CB2" w:rsidRPr="00C03700">
        <w:rPr>
          <w:b/>
          <w:bCs/>
          <w:vertAlign w:val="superscript"/>
        </w:rPr>
        <w:t>1</w:t>
      </w:r>
      <w:r w:rsidR="00E27CB2">
        <w:rPr>
          <w:b/>
          <w:bCs/>
        </w:rPr>
        <w:t>.</w:t>
      </w:r>
      <w:r w:rsidR="00CA5C17">
        <w:rPr>
          <w:b/>
          <w:bCs/>
        </w:rPr>
        <w:t xml:space="preserve"> Osoonikihi kaitsmise eesmärgil keelatud ainete, neid aineid sisaldavate või nendel ainetel põhinevate toodete, seadmete või mahutite ebaseaduslik </w:t>
      </w:r>
      <w:r w:rsidR="000D7713">
        <w:rPr>
          <w:b/>
          <w:bCs/>
        </w:rPr>
        <w:t xml:space="preserve">tootmine, </w:t>
      </w:r>
      <w:r w:rsidR="00CA5C17">
        <w:rPr>
          <w:b/>
          <w:bCs/>
        </w:rPr>
        <w:t>kasutamine, paigaldamine, hooldamine, teenindamine, import, eksport või turule laskmine</w:t>
      </w:r>
    </w:p>
    <w:p w14:paraId="6F5E2866" w14:textId="77777777" w:rsidR="00E27CB2" w:rsidRDefault="00E27CB2" w:rsidP="008F0BEF">
      <w:pPr>
        <w:jc w:val="both"/>
      </w:pPr>
    </w:p>
    <w:p w14:paraId="57B4A86B" w14:textId="77777777" w:rsidR="005D2CAE" w:rsidRDefault="005308BF" w:rsidP="00C03700">
      <w:pPr>
        <w:jc w:val="both"/>
      </w:pPr>
      <w:r w:rsidRPr="004304A2">
        <w:t>(1) Osoonikihi kaitsmise eesmärgil keelatud ainete</w:t>
      </w:r>
      <w:r w:rsidR="000D7713">
        <w:t xml:space="preserve"> ebaseadusliku tootmise</w:t>
      </w:r>
      <w:r w:rsidRPr="004304A2">
        <w:t>, neid aineid sisaldavate või nendel ainetel põhinevate toodete, seadmete</w:t>
      </w:r>
      <w:r w:rsidR="00425CE7">
        <w:t>, süsteemide</w:t>
      </w:r>
      <w:r w:rsidRPr="004304A2">
        <w:t xml:space="preserve"> või mahutite ebaseadusliku</w:t>
      </w:r>
      <w:r w:rsidR="008D0A37" w:rsidRPr="004304A2">
        <w:t xml:space="preserve"> kasutamise,</w:t>
      </w:r>
      <w:r w:rsidRPr="004304A2">
        <w:t xml:space="preserve"> paigaldamise, hooldamis</w:t>
      </w:r>
      <w:r w:rsidR="008D0A37" w:rsidRPr="004304A2">
        <w:t xml:space="preserve">e, </w:t>
      </w:r>
      <w:r w:rsidRPr="004304A2">
        <w:t>teenindamise</w:t>
      </w:r>
      <w:r w:rsidR="00332F80">
        <w:t>,</w:t>
      </w:r>
      <w:r w:rsidR="008D0A37" w:rsidRPr="004304A2">
        <w:t xml:space="preserve"> </w:t>
      </w:r>
      <w:r w:rsidR="00A404E2">
        <w:t xml:space="preserve">impordi, ekspordi </w:t>
      </w:r>
      <w:r w:rsidR="008D0A37" w:rsidRPr="004304A2">
        <w:t>või turule laskmise</w:t>
      </w:r>
      <w:r w:rsidRPr="004304A2">
        <w:t xml:space="preserve"> eest</w:t>
      </w:r>
      <w:r w:rsidR="007100EA">
        <w:t xml:space="preserve"> </w:t>
      </w:r>
      <w:r w:rsidR="005D2CAE" w:rsidRPr="005D2CAE">
        <w:t>–</w:t>
      </w:r>
      <w:r w:rsidR="005D2CAE">
        <w:t xml:space="preserve"> </w:t>
      </w:r>
    </w:p>
    <w:p w14:paraId="6C9B5212" w14:textId="65B712BC" w:rsidR="005308BF" w:rsidRDefault="005308BF" w:rsidP="00C03700">
      <w:pPr>
        <w:jc w:val="both"/>
      </w:pPr>
      <w:r w:rsidRPr="004304A2">
        <w:t>karistataks</w:t>
      </w:r>
      <w:r w:rsidRPr="008F1EDA">
        <w:t xml:space="preserve">e </w:t>
      </w:r>
      <w:r w:rsidRPr="004304A2">
        <w:t>rahatrahviga</w:t>
      </w:r>
      <w:r w:rsidR="00D42561">
        <w:t xml:space="preserve"> </w:t>
      </w:r>
      <w:r w:rsidR="00276F5B">
        <w:t xml:space="preserve">kuni </w:t>
      </w:r>
      <w:r w:rsidR="005D2CAE">
        <w:t>viiekord</w:t>
      </w:r>
      <w:r w:rsidR="00D42561">
        <w:t>ses</w:t>
      </w:r>
      <w:r w:rsidR="005D2CAE">
        <w:t xml:space="preserve"> </w:t>
      </w:r>
      <w:r w:rsidRPr="004304A2">
        <w:t>asjaomas</w:t>
      </w:r>
      <w:r w:rsidR="00454FD7">
        <w:t>te</w:t>
      </w:r>
      <w:r w:rsidR="00534857">
        <w:t xml:space="preserve"> </w:t>
      </w:r>
      <w:r w:rsidRPr="004304A2">
        <w:t>gaas</w:t>
      </w:r>
      <w:r w:rsidR="00454FD7">
        <w:t>ide või neid</w:t>
      </w:r>
      <w:r w:rsidRPr="004304A2">
        <w:t xml:space="preserve"> sisaldava</w:t>
      </w:r>
      <w:r w:rsidR="00454FD7">
        <w:t>te</w:t>
      </w:r>
      <w:r w:rsidRPr="004304A2">
        <w:t xml:space="preserve"> too</w:t>
      </w:r>
      <w:r w:rsidR="00454FD7">
        <w:t>dete</w:t>
      </w:r>
      <w:r w:rsidRPr="004304A2">
        <w:t>, seadme</w:t>
      </w:r>
      <w:r w:rsidR="00454FD7">
        <w:t>te</w:t>
      </w:r>
      <w:r w:rsidR="00425CE7">
        <w:t>, süsteemide</w:t>
      </w:r>
      <w:r w:rsidRPr="004304A2">
        <w:t xml:space="preserve"> või mahuti</w:t>
      </w:r>
      <w:r w:rsidR="00454FD7">
        <w:t xml:space="preserve">te </w:t>
      </w:r>
      <w:r w:rsidRPr="004304A2">
        <w:t>turuväärtus</w:t>
      </w:r>
      <w:r w:rsidR="00D42561">
        <w:t>ele vastavas summas</w:t>
      </w:r>
      <w:r w:rsidRPr="004304A2">
        <w:t>.</w:t>
      </w:r>
    </w:p>
    <w:p w14:paraId="4BC01ADF" w14:textId="77777777" w:rsidR="00585B38" w:rsidRDefault="00585B38" w:rsidP="00C03700">
      <w:pPr>
        <w:jc w:val="both"/>
      </w:pPr>
    </w:p>
    <w:p w14:paraId="193E7991" w14:textId="3DA725CC" w:rsidR="005426F7" w:rsidRDefault="00585B38" w:rsidP="00585B38">
      <w:pPr>
        <w:jc w:val="both"/>
        <w:rPr>
          <w:ins w:id="124" w:author="Aili Sandre - JUSTDIGI" w:date="2025-09-22T11:16:00Z" w16du:dateUtc="2025-09-22T08:16:00Z"/>
        </w:rPr>
      </w:pPr>
      <w:r>
        <w:t xml:space="preserve">(2) </w:t>
      </w:r>
      <w:r w:rsidRPr="00585B38">
        <w:t>Sama teo eest, kui selle on toime pannud juriidiline isik, –</w:t>
      </w:r>
      <w:ins w:id="125" w:author="Aili Sandre - JUSTDIGI" w:date="2025-09-22T11:19:00Z" w16du:dateUtc="2025-09-22T08:19:00Z">
        <w:r w:rsidR="00F42B00">
          <w:t xml:space="preserve"> </w:t>
        </w:r>
      </w:ins>
    </w:p>
    <w:p w14:paraId="7F4BDD01" w14:textId="65E29E78" w:rsidR="00585B38" w:rsidRDefault="00585B38" w:rsidP="00585B38">
      <w:pPr>
        <w:jc w:val="both"/>
      </w:pPr>
      <w:del w:id="126" w:author="Aili Sandre - JUSTDIGI" w:date="2025-09-22T11:16:00Z" w16du:dateUtc="2025-09-22T08:16:00Z">
        <w:r w:rsidRPr="00585B38" w:rsidDel="005426F7">
          <w:br/>
        </w:r>
      </w:del>
      <w:r w:rsidRPr="00585B38">
        <w:t xml:space="preserve">karistatakse rahatrahviga </w:t>
      </w:r>
      <w:r>
        <w:t xml:space="preserve">kuni viiekordses </w:t>
      </w:r>
      <w:r w:rsidRPr="004304A2">
        <w:t>asjaomas</w:t>
      </w:r>
      <w:r>
        <w:t xml:space="preserve">te </w:t>
      </w:r>
      <w:r w:rsidRPr="004304A2">
        <w:t>gaas</w:t>
      </w:r>
      <w:r>
        <w:t>ide või neid</w:t>
      </w:r>
      <w:r w:rsidRPr="004304A2">
        <w:t xml:space="preserve"> sisaldava</w:t>
      </w:r>
      <w:r>
        <w:t>te</w:t>
      </w:r>
      <w:r w:rsidRPr="004304A2">
        <w:t xml:space="preserve"> too</w:t>
      </w:r>
      <w:r>
        <w:t>dete</w:t>
      </w:r>
      <w:r w:rsidRPr="004304A2">
        <w:t>, seadme</w:t>
      </w:r>
      <w:r>
        <w:t>te, süsteemide</w:t>
      </w:r>
      <w:r w:rsidRPr="004304A2">
        <w:t xml:space="preserve"> või mahuti</w:t>
      </w:r>
      <w:r>
        <w:t xml:space="preserve">te </w:t>
      </w:r>
      <w:r w:rsidRPr="004304A2">
        <w:t>turuväärtus</w:t>
      </w:r>
      <w:r>
        <w:t>ele vastavas summas</w:t>
      </w:r>
      <w:r w:rsidRPr="004304A2">
        <w:t>.</w:t>
      </w:r>
    </w:p>
    <w:p w14:paraId="2C07A121" w14:textId="77777777" w:rsidR="00B249BB" w:rsidRDefault="00B249BB" w:rsidP="008F0BEF">
      <w:pPr>
        <w:jc w:val="both"/>
      </w:pPr>
    </w:p>
    <w:p w14:paraId="054CF2DF" w14:textId="71AECD26" w:rsidR="005D2CAE" w:rsidRDefault="005308BF" w:rsidP="00C03700">
      <w:pPr>
        <w:jc w:val="both"/>
      </w:pPr>
      <w:r>
        <w:t>(</w:t>
      </w:r>
      <w:r w:rsidR="00585B38">
        <w:t>3</w:t>
      </w:r>
      <w:r>
        <w:t xml:space="preserve">) </w:t>
      </w:r>
      <w:r w:rsidR="002247A6">
        <w:t>Sama teo eest</w:t>
      </w:r>
      <w:ins w:id="127" w:author="Aili Sandre - JUSTDIGI" w:date="2025-09-22T11:18:00Z" w16du:dateUtc="2025-09-22T08:18:00Z">
        <w:r w:rsidR="00D80E5D">
          <w:t>,</w:t>
        </w:r>
      </w:ins>
      <w:r w:rsidR="002247A6">
        <w:t xml:space="preserve"> kui rikkumine </w:t>
      </w:r>
      <w:r>
        <w:t>kordub viie aasta jooksul</w:t>
      </w:r>
      <w:r w:rsidR="00D05603">
        <w:t>,</w:t>
      </w:r>
      <w:r w:rsidR="005D2CAE">
        <w:t xml:space="preserve"> </w:t>
      </w:r>
      <w:del w:id="128" w:author="Aili Sandre - JUSTDIGI" w:date="2025-09-22T11:18:00Z" w16du:dateUtc="2025-09-22T08:18:00Z">
        <w:r w:rsidR="005D2CAE" w:rsidRPr="005D2CAE" w:rsidDel="00D80E5D">
          <w:delText> </w:delText>
        </w:r>
      </w:del>
      <w:r w:rsidR="005D2CAE" w:rsidRPr="005D2CAE">
        <w:t>–</w:t>
      </w:r>
      <w:ins w:id="129" w:author="Aili Sandre - JUSTDIGI" w:date="2025-09-22T11:19:00Z" w16du:dateUtc="2025-09-22T08:19:00Z">
        <w:r w:rsidR="00F42B00">
          <w:t xml:space="preserve"> </w:t>
        </w:r>
      </w:ins>
    </w:p>
    <w:p w14:paraId="4B112A94" w14:textId="4BF3B8A7" w:rsidR="005308BF" w:rsidRDefault="005D2CAE" w:rsidP="005A51E6">
      <w:pPr>
        <w:jc w:val="both"/>
      </w:pPr>
      <w:r>
        <w:t xml:space="preserve">karistatakse </w:t>
      </w:r>
      <w:del w:id="130" w:author="Aili Sandre - JUSTDIGI" w:date="2025-09-22T11:18:00Z" w16du:dateUtc="2025-09-22T08:18:00Z">
        <w:r w:rsidR="005308BF" w:rsidDel="00F42B00">
          <w:delText xml:space="preserve"> </w:delText>
        </w:r>
      </w:del>
      <w:r w:rsidR="005308BF" w:rsidRPr="008F1EDA">
        <w:t>rahatrahv</w:t>
      </w:r>
      <w:r w:rsidR="00166A28">
        <w:t xml:space="preserve">iga </w:t>
      </w:r>
      <w:r w:rsidR="00276F5B">
        <w:t xml:space="preserve">kuni </w:t>
      </w:r>
      <w:r w:rsidR="005308BF">
        <w:t>kaheksakord</w:t>
      </w:r>
      <w:r w:rsidR="00D42561">
        <w:t>ses</w:t>
      </w:r>
      <w:r w:rsidR="005308BF">
        <w:t xml:space="preserve"> asjaoma</w:t>
      </w:r>
      <w:r w:rsidR="00534857">
        <w:t>ste</w:t>
      </w:r>
      <w:r w:rsidR="005308BF">
        <w:t xml:space="preserve"> gaas</w:t>
      </w:r>
      <w:r w:rsidR="00534857">
        <w:t>ide või neid gaase</w:t>
      </w:r>
      <w:r w:rsidR="005308BF">
        <w:t xml:space="preserve"> sisaldavate toodete, seadmete ja mahutite turuväärtus</w:t>
      </w:r>
      <w:r w:rsidR="00D42561">
        <w:t>ele vastavas summas</w:t>
      </w:r>
      <w:r w:rsidR="005A51E6">
        <w:t>.“</w:t>
      </w:r>
      <w:ins w:id="131" w:author="Aili Sandre - JUSTDIGI" w:date="2025-09-22T11:21:00Z" w16du:dateUtc="2025-09-22T08:21:00Z">
        <w:r w:rsidR="00536850">
          <w:t>;</w:t>
        </w:r>
      </w:ins>
    </w:p>
    <w:bookmarkEnd w:id="122"/>
    <w:bookmarkEnd w:id="123"/>
    <w:p w14:paraId="5AC9605E" w14:textId="77777777" w:rsidR="00340FE8" w:rsidRDefault="00340FE8" w:rsidP="008F0BEF">
      <w:pPr>
        <w:jc w:val="both"/>
        <w:rPr>
          <w:b/>
          <w:bCs/>
        </w:rPr>
      </w:pPr>
    </w:p>
    <w:p w14:paraId="53C1B5CC" w14:textId="6F67819A" w:rsidR="00B57F10" w:rsidRPr="00BF6DC1" w:rsidRDefault="00307B7F" w:rsidP="00C03700">
      <w:pPr>
        <w:jc w:val="both"/>
      </w:pPr>
      <w:r>
        <w:rPr>
          <w:b/>
          <w:bCs/>
        </w:rPr>
        <w:t>3</w:t>
      </w:r>
      <w:r w:rsidR="00BB4051">
        <w:rPr>
          <w:b/>
          <w:bCs/>
        </w:rPr>
        <w:t>2</w:t>
      </w:r>
      <w:r w:rsidR="00B57F10" w:rsidRPr="009930DE">
        <w:rPr>
          <w:b/>
          <w:bCs/>
        </w:rPr>
        <w:t xml:space="preserve">) </w:t>
      </w:r>
      <w:r w:rsidR="00796758" w:rsidRPr="009930DE">
        <w:t>paragrahv 238 muudetakse ja sõnastatakse järg</w:t>
      </w:r>
      <w:r w:rsidR="007100EA">
        <w:t>miselt</w:t>
      </w:r>
      <w:r w:rsidR="00796758" w:rsidRPr="00BF6DC1">
        <w:t>:</w:t>
      </w:r>
    </w:p>
    <w:p w14:paraId="63A774B7" w14:textId="2BB51AC2" w:rsidR="00D05603" w:rsidRDefault="00796758" w:rsidP="00C03700">
      <w:pPr>
        <w:jc w:val="both"/>
      </w:pPr>
      <w:r w:rsidRPr="009930DE">
        <w:t>„</w:t>
      </w:r>
      <w:r w:rsidR="006E0E30" w:rsidRPr="009930DE">
        <w:t xml:space="preserve">(1) Euroopa Parlamendi ja nõukogu määruse (EL) nr 2024/573 </w:t>
      </w:r>
      <w:r w:rsidR="00BF5384">
        <w:t xml:space="preserve">kohaste </w:t>
      </w:r>
      <w:r w:rsidR="006E0E30" w:rsidRPr="009930DE">
        <w:t>fluoritud kasvuhoonegaaside kasutamise</w:t>
      </w:r>
      <w:r w:rsidR="00BF5384">
        <w:t xml:space="preserve"> nõuete</w:t>
      </w:r>
      <w:r w:rsidR="00F55948" w:rsidRPr="009930DE">
        <w:t>, s</w:t>
      </w:r>
      <w:r w:rsidR="007100EA">
        <w:t>ealhulgas</w:t>
      </w:r>
      <w:r w:rsidR="00F55948" w:rsidRPr="009930DE">
        <w:t xml:space="preserve"> artikli 13 lõike 9 kohase elektrijaotla kasutusele võtmise</w:t>
      </w:r>
      <w:r w:rsidR="006E0E30" w:rsidRPr="009930DE">
        <w:t xml:space="preserve"> nõuete rikkumise eest</w:t>
      </w:r>
      <w:r w:rsidR="003C7447" w:rsidRPr="009930DE">
        <w:t xml:space="preserve"> </w:t>
      </w:r>
      <w:del w:id="132" w:author="Aili Sandre - JUSTDIGI" w:date="2025-09-22T11:20:00Z" w16du:dateUtc="2025-09-22T08:20:00Z">
        <w:r w:rsidR="00D05603" w:rsidRPr="005D2CAE" w:rsidDel="00536850">
          <w:delText> </w:delText>
        </w:r>
      </w:del>
      <w:r w:rsidR="00D05603" w:rsidRPr="005D2CAE">
        <w:t>–</w:t>
      </w:r>
      <w:ins w:id="133" w:author="Aili Sandre - JUSTDIGI" w:date="2025-09-22T11:20:00Z" w16du:dateUtc="2025-09-22T08:20:00Z">
        <w:r w:rsidR="00536850">
          <w:t xml:space="preserve"> </w:t>
        </w:r>
      </w:ins>
    </w:p>
    <w:p w14:paraId="06052960" w14:textId="08C53C70" w:rsidR="003C7447" w:rsidRPr="009930DE" w:rsidRDefault="003C7447" w:rsidP="00C03700">
      <w:pPr>
        <w:jc w:val="both"/>
      </w:pPr>
      <w:r w:rsidRPr="009930DE">
        <w:t xml:space="preserve">karistatakse rahatrahviga </w:t>
      </w:r>
      <w:r w:rsidR="00276F5B">
        <w:t xml:space="preserve">kuni </w:t>
      </w:r>
      <w:r w:rsidR="00D05603">
        <w:t>viiekord</w:t>
      </w:r>
      <w:r w:rsidR="00D42561">
        <w:t>ses</w:t>
      </w:r>
      <w:r w:rsidRPr="009930DE">
        <w:t xml:space="preserve"> asjaomaseid gaase sisaldava toote, seadme või mahuti turuväärtus</w:t>
      </w:r>
      <w:r w:rsidR="00D42561">
        <w:t>ele vastavas summas</w:t>
      </w:r>
      <w:r w:rsidRPr="009930DE">
        <w:t>.</w:t>
      </w:r>
    </w:p>
    <w:p w14:paraId="3EEA093D" w14:textId="77777777" w:rsidR="007100EA" w:rsidRDefault="007100EA" w:rsidP="008F0BEF">
      <w:pPr>
        <w:jc w:val="both"/>
      </w:pPr>
    </w:p>
    <w:p w14:paraId="06A39E98" w14:textId="7B15D375" w:rsidR="00585B38" w:rsidRDefault="00585B38" w:rsidP="00585B38">
      <w:pPr>
        <w:jc w:val="both"/>
      </w:pPr>
      <w:r>
        <w:t xml:space="preserve">(2) </w:t>
      </w:r>
      <w:r w:rsidRPr="00585B38">
        <w:t>Sama teo eest, kui selle on toime pannud juriidiline isik, –</w:t>
      </w:r>
      <w:ins w:id="134" w:author="Aili Sandre - JUSTDIGI" w:date="2025-09-22T11:20:00Z" w16du:dateUtc="2025-09-22T08:20:00Z">
        <w:r w:rsidR="00536850">
          <w:t xml:space="preserve"> </w:t>
        </w:r>
      </w:ins>
    </w:p>
    <w:p w14:paraId="3BFB5CA8" w14:textId="6A0975CF" w:rsidR="00585B38" w:rsidRDefault="00585B38" w:rsidP="00585B38">
      <w:pPr>
        <w:jc w:val="both"/>
      </w:pPr>
      <w:r>
        <w:lastRenderedPageBreak/>
        <w:t xml:space="preserve">karistatakse rahatrahviga kuni viiekordses </w:t>
      </w:r>
      <w:r w:rsidRPr="004304A2">
        <w:t>asjaomas</w:t>
      </w:r>
      <w:r>
        <w:t xml:space="preserve">te </w:t>
      </w:r>
      <w:r w:rsidRPr="004304A2">
        <w:t>gaas</w:t>
      </w:r>
      <w:r>
        <w:t>ide või neid</w:t>
      </w:r>
      <w:r w:rsidRPr="004304A2">
        <w:t xml:space="preserve"> sisaldava</w:t>
      </w:r>
      <w:r>
        <w:t>te</w:t>
      </w:r>
      <w:r w:rsidRPr="004304A2">
        <w:t xml:space="preserve"> too</w:t>
      </w:r>
      <w:r>
        <w:t>dete</w:t>
      </w:r>
      <w:r w:rsidRPr="004304A2">
        <w:t>, seadme</w:t>
      </w:r>
      <w:r>
        <w:t>te, süsteemide</w:t>
      </w:r>
      <w:r w:rsidRPr="004304A2">
        <w:t xml:space="preserve"> või mahuti</w:t>
      </w:r>
      <w:r>
        <w:t xml:space="preserve">te </w:t>
      </w:r>
      <w:r w:rsidRPr="004304A2">
        <w:t>turuväärtus</w:t>
      </w:r>
      <w:r>
        <w:t>ele vastavas summas</w:t>
      </w:r>
      <w:r w:rsidRPr="004304A2">
        <w:t>.</w:t>
      </w:r>
    </w:p>
    <w:p w14:paraId="7E07CCA2" w14:textId="351E79EA" w:rsidR="00585B38" w:rsidRDefault="00585B38" w:rsidP="008F0BEF">
      <w:pPr>
        <w:jc w:val="both"/>
      </w:pPr>
    </w:p>
    <w:p w14:paraId="66A9D3E7" w14:textId="4901B33B" w:rsidR="00D05603" w:rsidRDefault="003C7447" w:rsidP="00C03700">
      <w:pPr>
        <w:jc w:val="both"/>
      </w:pPr>
      <w:r w:rsidRPr="009930DE">
        <w:t>(</w:t>
      </w:r>
      <w:r w:rsidR="00585B38">
        <w:t>3</w:t>
      </w:r>
      <w:r w:rsidRPr="009930DE">
        <w:t xml:space="preserve">) </w:t>
      </w:r>
      <w:r w:rsidR="00D05603">
        <w:t>Sama teo eest, k</w:t>
      </w:r>
      <w:r w:rsidRPr="009930DE">
        <w:t>ui rikkumine kordub viie aasta jooksul</w:t>
      </w:r>
      <w:r w:rsidR="00D05603">
        <w:t xml:space="preserve">, </w:t>
      </w:r>
      <w:del w:id="135" w:author="Aili Sandre - JUSTDIGI" w:date="2025-09-22T11:20:00Z" w16du:dateUtc="2025-09-22T08:20:00Z">
        <w:r w:rsidR="00D05603" w:rsidRPr="005D2CAE" w:rsidDel="00536850">
          <w:delText> </w:delText>
        </w:r>
      </w:del>
      <w:r w:rsidR="00D05603" w:rsidRPr="005D2CAE">
        <w:t>–</w:t>
      </w:r>
      <w:ins w:id="136" w:author="Aili Sandre - JUSTDIGI" w:date="2025-09-22T11:20:00Z" w16du:dateUtc="2025-09-22T08:20:00Z">
        <w:r w:rsidR="00536850">
          <w:t xml:space="preserve"> </w:t>
        </w:r>
      </w:ins>
    </w:p>
    <w:p w14:paraId="6EE0794F" w14:textId="092370DF" w:rsidR="002A1881" w:rsidRDefault="00D05603" w:rsidP="00A47626">
      <w:pPr>
        <w:jc w:val="both"/>
      </w:pPr>
      <w:r>
        <w:t>karistatakse</w:t>
      </w:r>
      <w:r w:rsidR="003C7447" w:rsidRPr="009930DE">
        <w:t xml:space="preserve"> rahatrah</w:t>
      </w:r>
      <w:r w:rsidR="00A91274">
        <w:t>v</w:t>
      </w:r>
      <w:r>
        <w:t>iga</w:t>
      </w:r>
      <w:r w:rsidR="00A91274">
        <w:t xml:space="preserve"> </w:t>
      </w:r>
      <w:r w:rsidR="00276F5B">
        <w:t xml:space="preserve">kuni </w:t>
      </w:r>
      <w:r w:rsidR="003C7447" w:rsidRPr="009930DE">
        <w:t>kaheks</w:t>
      </w:r>
      <w:r>
        <w:t>akord</w:t>
      </w:r>
      <w:r w:rsidR="00D42561">
        <w:t>ses</w:t>
      </w:r>
      <w:r>
        <w:t xml:space="preserve"> </w:t>
      </w:r>
      <w:r w:rsidR="003C7447" w:rsidRPr="009930DE">
        <w:t>asjaomaseid gaase sisaldavate toodete, seadmete ja mahutite turuväärtus</w:t>
      </w:r>
      <w:r w:rsidR="00D42561">
        <w:t>ele vastavas summas</w:t>
      </w:r>
      <w:r w:rsidR="003C7447" w:rsidRPr="009930DE">
        <w:t>.</w:t>
      </w:r>
    </w:p>
    <w:p w14:paraId="713663D2" w14:textId="77777777" w:rsidR="002A1881" w:rsidRDefault="002A1881" w:rsidP="008F0BEF">
      <w:pPr>
        <w:pStyle w:val="Normaallaadveeb"/>
        <w:spacing w:before="0" w:beforeAutospacing="0" w:after="0" w:afterAutospacing="0"/>
        <w:jc w:val="both"/>
        <w:rPr>
          <w:b/>
          <w:bCs/>
        </w:rPr>
      </w:pPr>
    </w:p>
    <w:p w14:paraId="4155A971" w14:textId="75D5C025" w:rsidR="00BD39DB" w:rsidRDefault="00FF6ECA" w:rsidP="00C03700">
      <w:pPr>
        <w:pStyle w:val="Normaallaadveeb"/>
        <w:spacing w:before="0" w:beforeAutospacing="0" w:after="0" w:afterAutospacing="0"/>
        <w:jc w:val="both"/>
      </w:pPr>
      <w:r>
        <w:rPr>
          <w:b/>
          <w:bCs/>
        </w:rPr>
        <w:t>3</w:t>
      </w:r>
      <w:r w:rsidR="00BB4051">
        <w:rPr>
          <w:b/>
          <w:bCs/>
        </w:rPr>
        <w:t>3</w:t>
      </w:r>
      <w:r w:rsidR="00BD39DB" w:rsidRPr="00BD39DB">
        <w:rPr>
          <w:b/>
          <w:bCs/>
        </w:rPr>
        <w:t>)</w:t>
      </w:r>
      <w:r w:rsidR="00BD39DB">
        <w:rPr>
          <w:b/>
          <w:bCs/>
        </w:rPr>
        <w:t xml:space="preserve"> </w:t>
      </w:r>
      <w:r w:rsidR="00BD39DB">
        <w:t xml:space="preserve">seadust täiendatakse </w:t>
      </w:r>
      <w:r w:rsidR="00ED1BE9" w:rsidRPr="00B254C1">
        <w:t>§-</w:t>
      </w:r>
      <w:r w:rsidR="00ED1BE9">
        <w:t>ga</w:t>
      </w:r>
      <w:r w:rsidR="00BD39DB">
        <w:t xml:space="preserve"> 238</w:t>
      </w:r>
      <w:r w:rsidR="00BD39DB">
        <w:rPr>
          <w:vertAlign w:val="superscript"/>
        </w:rPr>
        <w:t>1</w:t>
      </w:r>
      <w:r w:rsidR="00BD39DB">
        <w:t xml:space="preserve"> järgmises sõnastuses:</w:t>
      </w:r>
    </w:p>
    <w:p w14:paraId="66875265" w14:textId="40350170" w:rsidR="00BD39DB" w:rsidRPr="00332F80" w:rsidRDefault="00BD39DB" w:rsidP="00C03700">
      <w:pPr>
        <w:pStyle w:val="Normaallaadveeb"/>
        <w:spacing w:before="0" w:beforeAutospacing="0" w:after="0" w:afterAutospacing="0"/>
        <w:rPr>
          <w:b/>
          <w:bCs/>
        </w:rPr>
      </w:pPr>
      <w:r w:rsidRPr="00332F80">
        <w:t>„</w:t>
      </w:r>
      <w:r w:rsidRPr="00332F80">
        <w:rPr>
          <w:b/>
          <w:bCs/>
        </w:rPr>
        <w:t>§ 238</w:t>
      </w:r>
      <w:r w:rsidRPr="00332F80">
        <w:rPr>
          <w:b/>
          <w:bCs/>
          <w:vertAlign w:val="superscript"/>
        </w:rPr>
        <w:t>1</w:t>
      </w:r>
      <w:r w:rsidRPr="00332F80">
        <w:rPr>
          <w:b/>
          <w:bCs/>
        </w:rPr>
        <w:t xml:space="preserve">. Fluoritud kasvuhoonegaase sisaldavate seadmete </w:t>
      </w:r>
      <w:r w:rsidR="0052674E">
        <w:rPr>
          <w:b/>
          <w:bCs/>
        </w:rPr>
        <w:t xml:space="preserve">ja toodete kohta </w:t>
      </w:r>
      <w:r w:rsidRPr="00332F80">
        <w:rPr>
          <w:b/>
          <w:bCs/>
        </w:rPr>
        <w:t>andmete esitami</w:t>
      </w:r>
      <w:r w:rsidR="00912DB0">
        <w:rPr>
          <w:b/>
          <w:bCs/>
        </w:rPr>
        <w:t>se, säilitamise ja teavitamise kohustuse rikkumine</w:t>
      </w:r>
    </w:p>
    <w:p w14:paraId="28AEBF19" w14:textId="77777777" w:rsidR="002A1881" w:rsidRDefault="002A1881" w:rsidP="008F0BEF">
      <w:pPr>
        <w:pStyle w:val="Normaallaadveeb"/>
        <w:spacing w:before="0" w:beforeAutospacing="0" w:after="0" w:afterAutospacing="0"/>
        <w:jc w:val="both"/>
      </w:pPr>
    </w:p>
    <w:p w14:paraId="20FF3CCA" w14:textId="14E0B5F7" w:rsidR="0034364B" w:rsidRDefault="00BD39DB" w:rsidP="56250906">
      <w:pPr>
        <w:pStyle w:val="Normaallaadveeb"/>
        <w:spacing w:before="0" w:beforeAutospacing="0" w:after="0" w:afterAutospacing="0"/>
        <w:jc w:val="both"/>
      </w:pPr>
      <w:r>
        <w:t>(1) Euroopa Parlamendi ja nõukogu määruse (EL) 2024/573 artikli 13</w:t>
      </w:r>
      <w:r w:rsidR="00C67C46">
        <w:t xml:space="preserve"> paragrahvis 17</w:t>
      </w:r>
      <w:r>
        <w:t xml:space="preserve"> nimetatud teavitamise</w:t>
      </w:r>
      <w:r w:rsidR="00C67C46">
        <w:t xml:space="preserve"> kohustuse</w:t>
      </w:r>
      <w:r>
        <w:t xml:space="preserve"> või</w:t>
      </w:r>
      <w:r w:rsidR="00C67C46">
        <w:t xml:space="preserve"> </w:t>
      </w:r>
      <w:commentRangeStart w:id="137"/>
      <w:r w:rsidR="00C67C46">
        <w:t xml:space="preserve">paragrahvis </w:t>
      </w:r>
      <w:commentRangeEnd w:id="137"/>
      <w:r>
        <w:commentReference w:id="137"/>
      </w:r>
      <w:r w:rsidR="00C67C46">
        <w:t>16 nimetatud</w:t>
      </w:r>
      <w:r>
        <w:t xml:space="preserve"> andmete säilitamise kohustuse </w:t>
      </w:r>
      <w:r w:rsidR="002A1881">
        <w:t>ning</w:t>
      </w:r>
      <w:r w:rsidR="00A14CCA">
        <w:t xml:space="preserve"> artikli 11</w:t>
      </w:r>
      <w:r w:rsidR="00C67C46">
        <w:t xml:space="preserve"> paragrahvis 4</w:t>
      </w:r>
      <w:r w:rsidR="00A14CCA">
        <w:t xml:space="preserve"> </w:t>
      </w:r>
      <w:r w:rsidR="00BD0B31">
        <w:t xml:space="preserve">ja </w:t>
      </w:r>
      <w:r w:rsidR="00C67C46">
        <w:t xml:space="preserve">artikli </w:t>
      </w:r>
      <w:r w:rsidR="00BD0B31">
        <w:t>19</w:t>
      </w:r>
      <w:r w:rsidR="00C67C46">
        <w:t xml:space="preserve"> paragrahvis</w:t>
      </w:r>
      <w:r w:rsidR="00912DB0">
        <w:t xml:space="preserve"> 2</w:t>
      </w:r>
      <w:r w:rsidR="00BD0B31">
        <w:t xml:space="preserve"> </w:t>
      </w:r>
      <w:r w:rsidR="00A14CCA">
        <w:t>sätestatud vastavusdeklaratsiooni säilitamise</w:t>
      </w:r>
      <w:r w:rsidR="00B42879">
        <w:t> </w:t>
      </w:r>
      <w:r w:rsidR="00A14CCA">
        <w:t>nõude</w:t>
      </w:r>
      <w:r w:rsidR="00B42879">
        <w:t> </w:t>
      </w:r>
      <w:r>
        <w:t>rikkumise</w:t>
      </w:r>
      <w:r w:rsidR="00B42879">
        <w:t> </w:t>
      </w:r>
      <w:r>
        <w:t>eest –</w:t>
      </w:r>
      <w:r w:rsidR="008C0660">
        <w:t xml:space="preserve"> </w:t>
      </w:r>
    </w:p>
    <w:p w14:paraId="438A4A9B" w14:textId="0D5AFE3A" w:rsidR="00BD39DB" w:rsidRPr="00332F80" w:rsidRDefault="00BD39DB" w:rsidP="00C03700">
      <w:pPr>
        <w:pStyle w:val="Normaallaadveeb"/>
        <w:spacing w:before="0" w:beforeAutospacing="0" w:after="0" w:afterAutospacing="0"/>
        <w:jc w:val="both"/>
      </w:pPr>
      <w:r w:rsidRPr="00332F80">
        <w:t>karistatakse rahatrahviga kuni 300 trahviühikut.</w:t>
      </w:r>
    </w:p>
    <w:p w14:paraId="3D69D1B9" w14:textId="77777777" w:rsidR="0034364B" w:rsidRDefault="0034364B" w:rsidP="008F0BEF">
      <w:pPr>
        <w:pStyle w:val="Normaallaadveeb"/>
        <w:spacing w:before="0" w:beforeAutospacing="0" w:after="0" w:afterAutospacing="0"/>
      </w:pPr>
    </w:p>
    <w:p w14:paraId="2D70139D" w14:textId="755430ED" w:rsidR="00BD39DB" w:rsidRDefault="00BD39DB" w:rsidP="00C03700">
      <w:pPr>
        <w:pStyle w:val="Normaallaadveeb"/>
        <w:spacing w:before="0" w:beforeAutospacing="0" w:after="0" w:afterAutospacing="0"/>
      </w:pPr>
      <w:r w:rsidRPr="00332F80">
        <w:t>(2) Sama teo eest, kui selle on toime pannud juriidiline isik, –</w:t>
      </w:r>
      <w:r w:rsidR="008C0660">
        <w:t xml:space="preserve"> </w:t>
      </w:r>
      <w:r w:rsidRPr="00332F80">
        <w:br/>
        <w:t>karistatakse rahatrahviga kuni 200 000 eurot.</w:t>
      </w:r>
      <w:r w:rsidR="00B42879">
        <w:t>“</w:t>
      </w:r>
      <w:r w:rsidRPr="00332F80">
        <w:t>;</w:t>
      </w:r>
    </w:p>
    <w:p w14:paraId="5761FAE6" w14:textId="77777777" w:rsidR="0034364B" w:rsidRDefault="0034364B" w:rsidP="008F0BEF">
      <w:pPr>
        <w:pStyle w:val="Normaallaadveeb"/>
        <w:spacing w:before="0" w:beforeAutospacing="0" w:after="0" w:afterAutospacing="0"/>
        <w:jc w:val="both"/>
        <w:rPr>
          <w:b/>
          <w:bCs/>
        </w:rPr>
      </w:pPr>
    </w:p>
    <w:p w14:paraId="57191006" w14:textId="4CF6110D" w:rsidR="00CE066B" w:rsidRDefault="00657353" w:rsidP="00C03700">
      <w:pPr>
        <w:pStyle w:val="Normaallaadveeb"/>
        <w:spacing w:before="0" w:beforeAutospacing="0" w:after="0" w:afterAutospacing="0"/>
        <w:jc w:val="both"/>
      </w:pPr>
      <w:r>
        <w:rPr>
          <w:b/>
          <w:bCs/>
        </w:rPr>
        <w:t>3</w:t>
      </w:r>
      <w:r w:rsidR="00BB4051">
        <w:rPr>
          <w:b/>
          <w:bCs/>
        </w:rPr>
        <w:t>4</w:t>
      </w:r>
      <w:r w:rsidR="00CE066B" w:rsidRPr="00BF127A">
        <w:rPr>
          <w:b/>
          <w:bCs/>
        </w:rPr>
        <w:t xml:space="preserve">) </w:t>
      </w:r>
      <w:r w:rsidR="00CE066B" w:rsidRPr="00BF127A">
        <w:t>paragrahvi 239</w:t>
      </w:r>
      <w:r w:rsidR="001A1362" w:rsidRPr="00BF127A">
        <w:t xml:space="preserve"> </w:t>
      </w:r>
      <w:r w:rsidR="00BD3B34" w:rsidRPr="00BF127A">
        <w:t xml:space="preserve">pealkirja </w:t>
      </w:r>
      <w:r w:rsidR="00F85FC2" w:rsidRPr="00BF127A">
        <w:t xml:space="preserve">ja lõiget 1 </w:t>
      </w:r>
      <w:r w:rsidR="001A1362" w:rsidRPr="00BF127A">
        <w:t>täiendata</w:t>
      </w:r>
      <w:r w:rsidR="00BD3B34" w:rsidRPr="00BF127A">
        <w:t>kse</w:t>
      </w:r>
      <w:r w:rsidR="00CE066B" w:rsidRPr="00BF127A">
        <w:t xml:space="preserve"> p</w:t>
      </w:r>
      <w:r w:rsidR="00BD3B34" w:rsidRPr="00BF127A">
        <w:t xml:space="preserve">ärast tekstiosa </w:t>
      </w:r>
      <w:r w:rsidR="00CE066B" w:rsidRPr="00BF127A">
        <w:t>„süsteemide lekke vältimise</w:t>
      </w:r>
      <w:r w:rsidR="007D1AA5">
        <w:t>,</w:t>
      </w:r>
      <w:r w:rsidR="00CE066B" w:rsidRPr="00BF127A">
        <w:t xml:space="preserve">“ </w:t>
      </w:r>
      <w:r w:rsidR="00BD3B34" w:rsidRPr="00BF127A">
        <w:t>tekstiosaga</w:t>
      </w:r>
      <w:r w:rsidR="00CE066B" w:rsidRPr="00BF127A">
        <w:t xml:space="preserve"> „lekke tuvastamise süsteemi olemasolu,“</w:t>
      </w:r>
      <w:r w:rsidR="007D1835" w:rsidRPr="00BF127A">
        <w:t>;</w:t>
      </w:r>
    </w:p>
    <w:p w14:paraId="19822CD1" w14:textId="77777777" w:rsidR="00F6403D" w:rsidRDefault="00F6403D" w:rsidP="00C03700">
      <w:pPr>
        <w:pStyle w:val="Normaallaadveeb"/>
        <w:spacing w:before="0" w:beforeAutospacing="0" w:after="0" w:afterAutospacing="0"/>
        <w:jc w:val="both"/>
      </w:pPr>
    </w:p>
    <w:p w14:paraId="0A729E90" w14:textId="4A1765F6" w:rsidR="00F6403D" w:rsidRDefault="00657353" w:rsidP="00C03700">
      <w:pPr>
        <w:pStyle w:val="Normaallaadveeb"/>
        <w:spacing w:before="0" w:beforeAutospacing="0" w:after="0" w:afterAutospacing="0"/>
        <w:jc w:val="both"/>
      </w:pPr>
      <w:r>
        <w:rPr>
          <w:b/>
          <w:bCs/>
        </w:rPr>
        <w:t>3</w:t>
      </w:r>
      <w:r w:rsidR="00BB4051">
        <w:rPr>
          <w:b/>
          <w:bCs/>
        </w:rPr>
        <w:t>5</w:t>
      </w:r>
      <w:r w:rsidR="00F6403D" w:rsidRPr="008B7453">
        <w:rPr>
          <w:b/>
          <w:bCs/>
        </w:rPr>
        <w:t>)</w:t>
      </w:r>
      <w:r w:rsidR="00F6403D">
        <w:rPr>
          <w:b/>
          <w:bCs/>
        </w:rPr>
        <w:t xml:space="preserve"> </w:t>
      </w:r>
      <w:bookmarkStart w:id="138" w:name="_Hlk193894965"/>
      <w:r w:rsidR="00F6403D">
        <w:t>paragrahvis 240 asendatakse tekstiosa „</w:t>
      </w:r>
      <w:del w:id="139" w:author="Aili Sandre - JUSTDIGI" w:date="2025-09-22T11:26:00Z" w16du:dateUtc="2025-09-22T08:26:00Z">
        <w:r w:rsidR="00F6403D" w:rsidDel="008372D7">
          <w:delText xml:space="preserve"> </w:delText>
        </w:r>
      </w:del>
      <w:r w:rsidR="00F6403D">
        <w:t>(EL) nr 517/201</w:t>
      </w:r>
      <w:r w:rsidR="00C10449">
        <w:t>4</w:t>
      </w:r>
      <w:r w:rsidR="00F6403D">
        <w:t>“ tekstiosaga „</w:t>
      </w:r>
      <w:del w:id="140" w:author="Aili Sandre - JUSTDIGI" w:date="2025-09-22T11:26:00Z" w16du:dateUtc="2025-09-22T08:26:00Z">
        <w:r w:rsidR="00F6403D" w:rsidDel="008372D7">
          <w:delText xml:space="preserve"> </w:delText>
        </w:r>
      </w:del>
      <w:r w:rsidR="00F6403D">
        <w:t>(EL) 2024/573“;</w:t>
      </w:r>
    </w:p>
    <w:bookmarkEnd w:id="138"/>
    <w:p w14:paraId="6B102884" w14:textId="77777777" w:rsidR="006E195C" w:rsidRDefault="006E195C" w:rsidP="00C03700">
      <w:pPr>
        <w:pStyle w:val="Normaallaadveeb"/>
        <w:spacing w:before="0" w:beforeAutospacing="0" w:after="0" w:afterAutospacing="0"/>
        <w:jc w:val="both"/>
      </w:pPr>
    </w:p>
    <w:p w14:paraId="7A043DCA" w14:textId="4A3CFB3E" w:rsidR="006E195C" w:rsidRPr="006E195C" w:rsidRDefault="006E195C" w:rsidP="00C03700">
      <w:pPr>
        <w:pStyle w:val="Normaallaadveeb"/>
        <w:spacing w:before="0" w:beforeAutospacing="0" w:after="0" w:afterAutospacing="0"/>
        <w:jc w:val="both"/>
      </w:pPr>
      <w:r w:rsidRPr="008B7453">
        <w:rPr>
          <w:b/>
          <w:bCs/>
        </w:rPr>
        <w:t>3</w:t>
      </w:r>
      <w:r w:rsidR="00BB4051">
        <w:rPr>
          <w:b/>
          <w:bCs/>
        </w:rPr>
        <w:t>6</w:t>
      </w:r>
      <w:r w:rsidRPr="008B7453">
        <w:rPr>
          <w:b/>
          <w:bCs/>
        </w:rPr>
        <w:t>)</w:t>
      </w:r>
      <w:r>
        <w:rPr>
          <w:b/>
          <w:bCs/>
        </w:rPr>
        <w:t xml:space="preserve"> </w:t>
      </w:r>
      <w:r>
        <w:t xml:space="preserve">paragrahvis 241 asendatakse </w:t>
      </w:r>
      <w:bookmarkStart w:id="141" w:name="_Hlk193895022"/>
      <w:r>
        <w:t>tekstiosa „Euroopa Parlamendi ja nõukogu määruse (EL) nr 517/201</w:t>
      </w:r>
      <w:r w:rsidR="00C10449">
        <w:t>4</w:t>
      </w:r>
      <w:r>
        <w:t>“ tekstiosaga „Euroopa Parlamendi ja nõukogu määruse (EL) 2024/573“;</w:t>
      </w:r>
    </w:p>
    <w:p w14:paraId="471880D5" w14:textId="77777777" w:rsidR="007442E1" w:rsidRDefault="007442E1" w:rsidP="008F0BEF">
      <w:pPr>
        <w:ind w:right="6"/>
        <w:jc w:val="both"/>
        <w:rPr>
          <w:b/>
          <w:bCs/>
        </w:rPr>
      </w:pPr>
    </w:p>
    <w:bookmarkEnd w:id="141"/>
    <w:p w14:paraId="65AFA052" w14:textId="50A797AA" w:rsidR="0020436C" w:rsidRPr="008F1EDA" w:rsidRDefault="00657353" w:rsidP="00C03700">
      <w:pPr>
        <w:ind w:right="6"/>
        <w:jc w:val="both"/>
      </w:pPr>
      <w:commentRangeStart w:id="142"/>
      <w:r>
        <w:rPr>
          <w:b/>
          <w:bCs/>
        </w:rPr>
        <w:t>3</w:t>
      </w:r>
      <w:r w:rsidR="00BB4051">
        <w:rPr>
          <w:b/>
          <w:bCs/>
        </w:rPr>
        <w:t>7</w:t>
      </w:r>
      <w:r w:rsidR="0020436C" w:rsidRPr="008F1EDA">
        <w:rPr>
          <w:b/>
          <w:bCs/>
        </w:rPr>
        <w:t xml:space="preserve">) </w:t>
      </w:r>
      <w:commentRangeEnd w:id="142"/>
      <w:r w:rsidR="00586E47">
        <w:rPr>
          <w:rStyle w:val="Kommentaariviide"/>
          <w:color w:val="000000"/>
          <w:lang w:eastAsia="et-EE"/>
        </w:rPr>
        <w:commentReference w:id="142"/>
      </w:r>
      <w:r w:rsidR="0020436C" w:rsidRPr="008F1EDA">
        <w:t xml:space="preserve">seadust täiendatakse </w:t>
      </w:r>
      <w:r w:rsidR="007442E1" w:rsidRPr="00B254C1">
        <w:t>§-</w:t>
      </w:r>
      <w:r w:rsidR="007442E1">
        <w:t xml:space="preserve">ga </w:t>
      </w:r>
      <w:r w:rsidR="0020436C" w:rsidRPr="008F1EDA">
        <w:t>240</w:t>
      </w:r>
      <w:r w:rsidR="0020436C" w:rsidRPr="008F1EDA">
        <w:rPr>
          <w:vertAlign w:val="superscript"/>
        </w:rPr>
        <w:t>1</w:t>
      </w:r>
      <w:r w:rsidR="0020436C" w:rsidRPr="008F1EDA">
        <w:t xml:space="preserve"> järgmises sõnastuses:</w:t>
      </w:r>
    </w:p>
    <w:p w14:paraId="79EB8453" w14:textId="6484E2AB" w:rsidR="0020436C" w:rsidRPr="008F1EDA" w:rsidRDefault="0020436C" w:rsidP="00C03700">
      <w:pPr>
        <w:jc w:val="both"/>
        <w:rPr>
          <w:b/>
          <w:bCs/>
        </w:rPr>
      </w:pPr>
      <w:r w:rsidRPr="008F1EDA">
        <w:rPr>
          <w:b/>
          <w:bCs/>
        </w:rPr>
        <w:t>„§ 240</w:t>
      </w:r>
      <w:r w:rsidRPr="008F1EDA">
        <w:rPr>
          <w:b/>
          <w:bCs/>
          <w:vertAlign w:val="superscript"/>
        </w:rPr>
        <w:t>1</w:t>
      </w:r>
      <w:r w:rsidR="00ED1BE9">
        <w:rPr>
          <w:b/>
          <w:bCs/>
        </w:rPr>
        <w:t xml:space="preserve">. </w:t>
      </w:r>
      <w:r w:rsidRPr="008F1EDA">
        <w:rPr>
          <w:b/>
          <w:bCs/>
        </w:rPr>
        <w:t>Fluoritud kasvuhoonegaaside ebaseaduslik tootmine</w:t>
      </w:r>
      <w:r w:rsidR="00FF6162" w:rsidRPr="008F1EDA">
        <w:rPr>
          <w:b/>
          <w:bCs/>
        </w:rPr>
        <w:t>, import ja eksport</w:t>
      </w:r>
    </w:p>
    <w:p w14:paraId="772800BD" w14:textId="77777777" w:rsidR="007442E1" w:rsidRDefault="007442E1" w:rsidP="008F0BEF">
      <w:pPr>
        <w:jc w:val="both"/>
      </w:pPr>
    </w:p>
    <w:p w14:paraId="2692C184" w14:textId="2C88B891" w:rsidR="00D05603" w:rsidRDefault="0020436C" w:rsidP="00C03700">
      <w:pPr>
        <w:jc w:val="both"/>
      </w:pPr>
      <w:r w:rsidRPr="008F1EDA">
        <w:t>(1) Euroopa Parlamendi ja nõukogu määruse (EL) 2024/573 kohas</w:t>
      </w:r>
      <w:r w:rsidR="007442E1">
        <w:t>t</w:t>
      </w:r>
      <w:r w:rsidRPr="008F1EDA">
        <w:t>e tootmise nõuete rikkumise ja tootmisõiguseta tootmise</w:t>
      </w:r>
      <w:r w:rsidR="00FF6162" w:rsidRPr="008F1EDA">
        <w:t>, ebaseadusliku impordi ja ekspordi</w:t>
      </w:r>
      <w:r w:rsidRPr="008F1EDA">
        <w:t xml:space="preserve"> eest</w:t>
      </w:r>
      <w:r w:rsidR="00D05603">
        <w:t xml:space="preserve"> </w:t>
      </w:r>
      <w:del w:id="143" w:author="Aili Sandre - JUSTDIGI" w:date="2025-09-22T11:26:00Z" w16du:dateUtc="2025-09-22T08:26:00Z">
        <w:r w:rsidR="00D05603" w:rsidRPr="005D2CAE" w:rsidDel="00531619">
          <w:delText> </w:delText>
        </w:r>
      </w:del>
      <w:r w:rsidR="00D05603" w:rsidRPr="005D2CAE">
        <w:t>–</w:t>
      </w:r>
      <w:ins w:id="144" w:author="Aili Sandre - JUSTDIGI" w:date="2025-09-22T11:26:00Z" w16du:dateUtc="2025-09-22T08:26:00Z">
        <w:r w:rsidR="00531619">
          <w:t xml:space="preserve"> </w:t>
        </w:r>
      </w:ins>
    </w:p>
    <w:p w14:paraId="4FBE6FBC" w14:textId="40E6805F" w:rsidR="0020436C" w:rsidRDefault="0020436C" w:rsidP="00C03700">
      <w:pPr>
        <w:jc w:val="both"/>
      </w:pPr>
      <w:r w:rsidRPr="008F1EDA">
        <w:t>karistatakse</w:t>
      </w:r>
      <w:r>
        <w:t xml:space="preserve"> rahatrahviga</w:t>
      </w:r>
      <w:r w:rsidR="00D05603">
        <w:t xml:space="preserve"> </w:t>
      </w:r>
      <w:r w:rsidR="00276F5B">
        <w:t xml:space="preserve">kuni </w:t>
      </w:r>
      <w:r>
        <w:t>vii</w:t>
      </w:r>
      <w:r w:rsidR="00D42561">
        <w:t>e</w:t>
      </w:r>
      <w:r>
        <w:t>kord</w:t>
      </w:r>
      <w:r w:rsidR="00D42561">
        <w:t>ses</w:t>
      </w:r>
      <w:r w:rsidR="008A4E91">
        <w:t xml:space="preserve"> </w:t>
      </w:r>
      <w:r>
        <w:t>asjaomaste gaaside turuväärtus</w:t>
      </w:r>
      <w:r w:rsidR="00D42561">
        <w:t>ele vastavas summas</w:t>
      </w:r>
      <w:r>
        <w:t>.</w:t>
      </w:r>
    </w:p>
    <w:p w14:paraId="41A5D6F5" w14:textId="77777777" w:rsidR="007442E1" w:rsidRDefault="007442E1" w:rsidP="008F0BEF">
      <w:pPr>
        <w:jc w:val="both"/>
      </w:pPr>
    </w:p>
    <w:p w14:paraId="4752A902" w14:textId="6BA1E227" w:rsidR="00585B38" w:rsidRDefault="00585B38" w:rsidP="008F0BEF">
      <w:pPr>
        <w:jc w:val="both"/>
      </w:pPr>
      <w:r>
        <w:t xml:space="preserve">(2) </w:t>
      </w:r>
      <w:r w:rsidRPr="00585B38">
        <w:t>Sama teo eest, kui selle on toime pannud juriidiline isik, –</w:t>
      </w:r>
      <w:ins w:id="145" w:author="Aili Sandre - JUSTDIGI" w:date="2025-09-22T11:27:00Z" w16du:dateUtc="2025-09-22T08:27:00Z">
        <w:r w:rsidR="00531619">
          <w:t xml:space="preserve"> </w:t>
        </w:r>
      </w:ins>
    </w:p>
    <w:p w14:paraId="515B17AF" w14:textId="77777777" w:rsidR="00585B38" w:rsidRDefault="00585B38" w:rsidP="00585B38">
      <w:pPr>
        <w:jc w:val="both"/>
      </w:pPr>
      <w:r w:rsidRPr="008F1EDA">
        <w:t>karistatakse</w:t>
      </w:r>
      <w:r>
        <w:t xml:space="preserve"> rahatrahviga kuni viiekordses asjaomaste gaaside turuväärtusele vastavas summas.</w:t>
      </w:r>
    </w:p>
    <w:p w14:paraId="3CD59DB0" w14:textId="77777777" w:rsidR="00585B38" w:rsidRDefault="00585B38" w:rsidP="008F0BEF">
      <w:pPr>
        <w:jc w:val="both"/>
      </w:pPr>
    </w:p>
    <w:p w14:paraId="79C3C86F" w14:textId="7FB181DD" w:rsidR="00D05603" w:rsidRDefault="0020436C" w:rsidP="00C03700">
      <w:pPr>
        <w:jc w:val="both"/>
      </w:pPr>
      <w:r>
        <w:t>(</w:t>
      </w:r>
      <w:r w:rsidR="00585B38">
        <w:t>3</w:t>
      </w:r>
      <w:r>
        <w:t xml:space="preserve">) </w:t>
      </w:r>
      <w:r w:rsidR="00D05603">
        <w:t>Sama teo eest, k</w:t>
      </w:r>
      <w:r>
        <w:t>ui rikkumine kordub viie aasta jooksul,</w:t>
      </w:r>
      <w:r w:rsidR="00937144">
        <w:t xml:space="preserve"> </w:t>
      </w:r>
      <w:del w:id="146" w:author="Aili Sandre - JUSTDIGI" w:date="2025-09-22T11:27:00Z" w16du:dateUtc="2025-09-22T08:27:00Z">
        <w:r w:rsidR="00D05603" w:rsidRPr="005D2CAE" w:rsidDel="00531619">
          <w:delText> </w:delText>
        </w:r>
      </w:del>
      <w:r w:rsidR="00D05603" w:rsidRPr="005D2CAE">
        <w:t>–</w:t>
      </w:r>
    </w:p>
    <w:p w14:paraId="02104F1F" w14:textId="01C4700F" w:rsidR="004A79A0" w:rsidRDefault="00D05603" w:rsidP="00C03700">
      <w:pPr>
        <w:jc w:val="both"/>
      </w:pPr>
      <w:r>
        <w:t>karistatakse</w:t>
      </w:r>
      <w:r w:rsidR="00937144">
        <w:t xml:space="preserve"> </w:t>
      </w:r>
      <w:r w:rsidR="00937144" w:rsidRPr="008F1EDA">
        <w:t>rahatrahv</w:t>
      </w:r>
      <w:r>
        <w:t>iga</w:t>
      </w:r>
      <w:r w:rsidR="00937144">
        <w:t xml:space="preserve"> </w:t>
      </w:r>
      <w:r w:rsidR="00276F5B">
        <w:t xml:space="preserve">kuni </w:t>
      </w:r>
      <w:r w:rsidR="0020436C">
        <w:t>kaheksakord</w:t>
      </w:r>
      <w:r w:rsidR="00D42561">
        <w:t>ses</w:t>
      </w:r>
      <w:r w:rsidR="0020436C">
        <w:t xml:space="preserve"> asjaomaste gaaside turuväärtus</w:t>
      </w:r>
      <w:r w:rsidR="00D42561">
        <w:t>ele vastavas summas</w:t>
      </w:r>
      <w:r w:rsidR="0020436C">
        <w:t>.“;</w:t>
      </w:r>
    </w:p>
    <w:p w14:paraId="6C150AD9" w14:textId="5EF65DB4" w:rsidR="001E5196" w:rsidRDefault="001E5196" w:rsidP="56250906">
      <w:pPr>
        <w:jc w:val="both"/>
        <w:rPr>
          <w:highlight w:val="green"/>
          <w:rPrChange w:id="147" w:author="Kärt Voor - JUSTDIGI" w:date="2025-09-24T11:01:00Z">
            <w:rPr/>
          </w:rPrChange>
        </w:rPr>
      </w:pPr>
    </w:p>
    <w:p w14:paraId="68AB2A46" w14:textId="0ACA8A86" w:rsidR="00F63E82" w:rsidRDefault="00BB4051" w:rsidP="008F0BEF">
      <w:pPr>
        <w:jc w:val="both"/>
      </w:pPr>
      <w:r w:rsidRPr="56250906">
        <w:rPr>
          <w:b/>
          <w:bCs/>
        </w:rPr>
        <w:t>38</w:t>
      </w:r>
      <w:r w:rsidR="001E5196" w:rsidRPr="56250906">
        <w:rPr>
          <w:b/>
          <w:bCs/>
        </w:rPr>
        <w:t xml:space="preserve">) </w:t>
      </w:r>
      <w:r w:rsidR="001E5196">
        <w:t>paragrahvi 242</w:t>
      </w:r>
      <w:r w:rsidR="00F63E82">
        <w:t xml:space="preserve"> lõi</w:t>
      </w:r>
      <w:r w:rsidR="007442E1">
        <w:t>kes</w:t>
      </w:r>
      <w:r w:rsidR="00F63E82">
        <w:t xml:space="preserve"> 1 asendatakse </w:t>
      </w:r>
      <w:r w:rsidR="007442E1">
        <w:t>tekstiosa</w:t>
      </w:r>
      <w:r w:rsidR="00F63E82">
        <w:t xml:space="preserve"> „Euroopa Parlamendi ja nõukogu määruses (EL) nr 517/2014</w:t>
      </w:r>
      <w:r w:rsidR="007D1AA5">
        <w:t xml:space="preserve"> ning Euroopa Komisjoni rakendusmääruses (EL) nr 2015/2068</w:t>
      </w:r>
      <w:r w:rsidR="00F63E82">
        <w:t xml:space="preserve">“ </w:t>
      </w:r>
      <w:r w:rsidR="00ED1BE9">
        <w:t>tekstiosaga</w:t>
      </w:r>
      <w:r w:rsidR="00F63E82">
        <w:t xml:space="preserve"> „Euroopa Parlamendi ja nõukogu määruse (EL) 2024/573 artiklis 12</w:t>
      </w:r>
      <w:r w:rsidR="00BE6C4F">
        <w:t xml:space="preserve"> ning </w:t>
      </w:r>
      <w:r w:rsidR="00F63E82">
        <w:t>Euroopa Komisjoni rakendusmääruses (EL) 2024/2174“;</w:t>
      </w:r>
    </w:p>
    <w:p w14:paraId="5E36FC10" w14:textId="77777777" w:rsidR="00D656C9" w:rsidRDefault="00D656C9" w:rsidP="008F0BEF">
      <w:pPr>
        <w:jc w:val="both"/>
      </w:pPr>
    </w:p>
    <w:p w14:paraId="47A37E74" w14:textId="4F6A0DFD" w:rsidR="00D656C9" w:rsidRDefault="00BB4051" w:rsidP="00A91274">
      <w:pPr>
        <w:jc w:val="both"/>
      </w:pPr>
      <w:commentRangeStart w:id="148"/>
      <w:r>
        <w:rPr>
          <w:b/>
          <w:bCs/>
        </w:rPr>
        <w:t>39</w:t>
      </w:r>
      <w:r w:rsidR="00D656C9" w:rsidRPr="00D656C9">
        <w:rPr>
          <w:b/>
          <w:bCs/>
        </w:rPr>
        <w:t>)</w:t>
      </w:r>
      <w:r w:rsidR="00D656C9">
        <w:rPr>
          <w:b/>
          <w:bCs/>
        </w:rPr>
        <w:t xml:space="preserve"> </w:t>
      </w:r>
      <w:r w:rsidR="00D656C9">
        <w:t xml:space="preserve">paragrahv </w:t>
      </w:r>
      <w:r w:rsidR="00AD44E8">
        <w:t xml:space="preserve">243 </w:t>
      </w:r>
      <w:r w:rsidR="00D656C9">
        <w:t xml:space="preserve">muudetakse </w:t>
      </w:r>
      <w:r w:rsidR="00BF57E0">
        <w:t>ja sõnastatakse järgmiselt</w:t>
      </w:r>
      <w:r w:rsidR="00D656C9">
        <w:t>:</w:t>
      </w:r>
    </w:p>
    <w:p w14:paraId="65F77BED" w14:textId="51FCD6BE" w:rsidR="00A1547E" w:rsidRDefault="00D656C9" w:rsidP="008F0BEF">
      <w:r>
        <w:t>„(1) Euroopa Parlamendi ja nõukogu määruse (EL) 2024/573 artikli 26 kohas</w:t>
      </w:r>
      <w:r w:rsidR="004304A2">
        <w:t>t</w:t>
      </w:r>
      <w:r>
        <w:t xml:space="preserve">e aruandlusnõuete rikkumise eest </w:t>
      </w:r>
      <w:r w:rsidRPr="00311425">
        <w:t>–</w:t>
      </w:r>
      <w:r w:rsidR="008C0660">
        <w:t xml:space="preserve"> </w:t>
      </w:r>
    </w:p>
    <w:p w14:paraId="1FA08422" w14:textId="76253594" w:rsidR="00D656C9" w:rsidRDefault="00D656C9" w:rsidP="00A91274">
      <w:r>
        <w:t>karistatakse rahatrahviga kuni 300 trahviühikut.</w:t>
      </w:r>
    </w:p>
    <w:p w14:paraId="6166E72B" w14:textId="77777777" w:rsidR="00A1547E" w:rsidRDefault="00A1547E" w:rsidP="008F0BEF"/>
    <w:p w14:paraId="553136B5" w14:textId="11E1D9AE" w:rsidR="00D656C9" w:rsidRDefault="00D656C9" w:rsidP="00A91274">
      <w:r>
        <w:lastRenderedPageBreak/>
        <w:t xml:space="preserve">(2) Sama teo eest, kui selle on toime pannud juriidiline isik, </w:t>
      </w:r>
      <w:r w:rsidRPr="00311425">
        <w:t>–</w:t>
      </w:r>
      <w:r w:rsidR="008C0660">
        <w:t xml:space="preserve"> </w:t>
      </w:r>
    </w:p>
    <w:p w14:paraId="220D2F62" w14:textId="0CE6E6B0" w:rsidR="00D656C9" w:rsidRPr="00D656C9" w:rsidRDefault="006A0920" w:rsidP="00A91274">
      <w:r>
        <w:t>k</w:t>
      </w:r>
      <w:r w:rsidR="00D656C9">
        <w:t>aristatakse rahatrahviga kuni 200 000 eurot.</w:t>
      </w:r>
      <w:r w:rsidR="00B42879">
        <w:t>“</w:t>
      </w:r>
      <w:r w:rsidR="00D656C9">
        <w:t>;</w:t>
      </w:r>
    </w:p>
    <w:p w14:paraId="26BB7BA1" w14:textId="77777777" w:rsidR="00F63E82" w:rsidRPr="001E5196" w:rsidRDefault="00F63E82" w:rsidP="008F0BEF">
      <w:pPr>
        <w:jc w:val="both"/>
      </w:pPr>
    </w:p>
    <w:p w14:paraId="2E5295FE" w14:textId="2E336E33" w:rsidR="003474B7" w:rsidRDefault="003849CB" w:rsidP="00A91274">
      <w:pPr>
        <w:ind w:right="6"/>
        <w:jc w:val="both"/>
      </w:pPr>
      <w:r>
        <w:rPr>
          <w:b/>
          <w:bCs/>
        </w:rPr>
        <w:t>4</w:t>
      </w:r>
      <w:r w:rsidR="00BB4051">
        <w:rPr>
          <w:b/>
          <w:bCs/>
        </w:rPr>
        <w:t>0</w:t>
      </w:r>
      <w:r w:rsidR="00FC018D">
        <w:rPr>
          <w:b/>
          <w:bCs/>
        </w:rPr>
        <w:t xml:space="preserve">) </w:t>
      </w:r>
      <w:r w:rsidR="00FC018D">
        <w:t>paragrahv 244 muudetakse ja</w:t>
      </w:r>
      <w:r w:rsidR="00A1547E">
        <w:t xml:space="preserve"> sõnastatakse järgmiselt</w:t>
      </w:r>
      <w:r w:rsidR="00FC018D" w:rsidRPr="0020436C">
        <w:t>:</w:t>
      </w:r>
    </w:p>
    <w:p w14:paraId="25D7A7CF" w14:textId="6DDA4272" w:rsidR="00AC546E" w:rsidRPr="00CF42C7" w:rsidRDefault="003474B7" w:rsidP="00A91274">
      <w:pPr>
        <w:ind w:right="6"/>
        <w:jc w:val="both"/>
        <w:rPr>
          <w:b/>
          <w:bCs/>
          <w:color w:val="000000"/>
          <w:szCs w:val="22"/>
        </w:rPr>
      </w:pPr>
      <w:r w:rsidRPr="001E5196">
        <w:rPr>
          <w:b/>
          <w:bCs/>
          <w:color w:val="000000"/>
          <w:szCs w:val="22"/>
        </w:rPr>
        <w:t>„§ 244. Fluoritud kasvuhoone</w:t>
      </w:r>
      <w:r w:rsidR="003766F3">
        <w:rPr>
          <w:b/>
          <w:bCs/>
          <w:color w:val="000000"/>
          <w:szCs w:val="22"/>
        </w:rPr>
        <w:t xml:space="preserve">gaase </w:t>
      </w:r>
      <w:r w:rsidRPr="001E5196">
        <w:rPr>
          <w:b/>
          <w:bCs/>
          <w:color w:val="000000"/>
          <w:szCs w:val="22"/>
        </w:rPr>
        <w:t>sisaldava</w:t>
      </w:r>
      <w:commentRangeStart w:id="149"/>
      <w:r w:rsidR="001E5196" w:rsidRPr="001E5196">
        <w:rPr>
          <w:b/>
          <w:bCs/>
          <w:color w:val="000000"/>
          <w:szCs w:val="22"/>
        </w:rPr>
        <w:t xml:space="preserve"> või </w:t>
      </w:r>
      <w:commentRangeEnd w:id="149"/>
      <w:r w:rsidR="0084283D">
        <w:rPr>
          <w:rStyle w:val="Kommentaariviide"/>
          <w:color w:val="000000"/>
          <w:lang w:eastAsia="et-EE"/>
        </w:rPr>
        <w:commentReference w:id="149"/>
      </w:r>
      <w:r w:rsidR="00AC546E">
        <w:rPr>
          <w:b/>
          <w:bCs/>
          <w:color w:val="000000"/>
          <w:szCs w:val="22"/>
        </w:rPr>
        <w:t>nendel ainetel</w:t>
      </w:r>
      <w:r w:rsidR="001E5196" w:rsidRPr="001E5196">
        <w:rPr>
          <w:b/>
          <w:bCs/>
          <w:color w:val="000000"/>
          <w:szCs w:val="22"/>
        </w:rPr>
        <w:t xml:space="preserve"> põhineva</w:t>
      </w:r>
      <w:r w:rsidRPr="001E5196">
        <w:rPr>
          <w:b/>
          <w:bCs/>
          <w:color w:val="000000"/>
          <w:szCs w:val="22"/>
        </w:rPr>
        <w:t xml:space="preserve"> too</w:t>
      </w:r>
      <w:r w:rsidR="00AC546E">
        <w:rPr>
          <w:b/>
          <w:bCs/>
          <w:color w:val="000000"/>
          <w:szCs w:val="22"/>
        </w:rPr>
        <w:t>t</w:t>
      </w:r>
      <w:r w:rsidRPr="001E5196">
        <w:rPr>
          <w:b/>
          <w:bCs/>
          <w:color w:val="000000"/>
          <w:szCs w:val="22"/>
        </w:rPr>
        <w:t>e</w:t>
      </w:r>
      <w:ins w:id="150" w:author="Kärt Voor - JUSTDIGI" w:date="2025-10-01T10:34:00Z" w16du:dateUtc="2025-10-01T07:34:00Z">
        <w:r w:rsidR="00586E47">
          <w:rPr>
            <w:b/>
            <w:bCs/>
            <w:color w:val="000000"/>
            <w:szCs w:val="22"/>
          </w:rPr>
          <w:t xml:space="preserve"> ja</w:t>
        </w:r>
      </w:ins>
      <w:del w:id="151" w:author="Kärt Voor - JUSTDIGI" w:date="2025-10-01T10:34:00Z" w16du:dateUtc="2025-10-01T07:34:00Z">
        <w:r w:rsidR="00D168B8" w:rsidDel="00586E47">
          <w:rPr>
            <w:b/>
            <w:bCs/>
            <w:color w:val="000000"/>
            <w:szCs w:val="22"/>
          </w:rPr>
          <w:delText>,</w:delText>
        </w:r>
      </w:del>
      <w:r w:rsidR="00D168B8">
        <w:rPr>
          <w:b/>
          <w:bCs/>
          <w:color w:val="000000"/>
          <w:szCs w:val="22"/>
        </w:rPr>
        <w:t xml:space="preserve"> </w:t>
      </w:r>
      <w:r w:rsidR="001E5196" w:rsidRPr="001E5196">
        <w:rPr>
          <w:b/>
          <w:bCs/>
          <w:color w:val="000000"/>
          <w:szCs w:val="22"/>
        </w:rPr>
        <w:t>seadme</w:t>
      </w:r>
      <w:r w:rsidR="00AC546E">
        <w:rPr>
          <w:b/>
          <w:bCs/>
          <w:color w:val="000000"/>
          <w:szCs w:val="22"/>
        </w:rPr>
        <w:t xml:space="preserve"> </w:t>
      </w:r>
      <w:r w:rsidRPr="001E5196">
        <w:rPr>
          <w:b/>
          <w:bCs/>
          <w:color w:val="000000"/>
          <w:szCs w:val="22"/>
        </w:rPr>
        <w:t>ebaseaduslik turule laskmine</w:t>
      </w:r>
    </w:p>
    <w:p w14:paraId="2959BCF2" w14:textId="77777777" w:rsidR="00BF57E0" w:rsidRDefault="00BF57E0" w:rsidP="008F0BEF">
      <w:pPr>
        <w:jc w:val="both"/>
        <w:rPr>
          <w:color w:val="000000"/>
          <w:szCs w:val="22"/>
        </w:rPr>
      </w:pPr>
    </w:p>
    <w:p w14:paraId="4C9F7D04" w14:textId="064D322B" w:rsidR="00D05603" w:rsidRDefault="003474B7" w:rsidP="00A91274">
      <w:pPr>
        <w:jc w:val="both"/>
      </w:pPr>
      <w:r w:rsidRPr="001E5196">
        <w:rPr>
          <w:color w:val="000000"/>
          <w:szCs w:val="22"/>
        </w:rPr>
        <w:t>(1)</w:t>
      </w:r>
      <w:r w:rsidR="00AC546E">
        <w:rPr>
          <w:color w:val="000000"/>
          <w:szCs w:val="22"/>
        </w:rPr>
        <w:t xml:space="preserve"> </w:t>
      </w:r>
      <w:r w:rsidRPr="001E5196">
        <w:rPr>
          <w:color w:val="000000"/>
          <w:szCs w:val="22"/>
        </w:rPr>
        <w:t xml:space="preserve">Euroopa Parlamendi ja nõukogu määruse (EL) </w:t>
      </w:r>
      <w:r w:rsidR="00AE3E35" w:rsidRPr="001E5196">
        <w:t>2024/573</w:t>
      </w:r>
      <w:r w:rsidRPr="001E5196">
        <w:rPr>
          <w:color w:val="000000"/>
          <w:szCs w:val="22"/>
        </w:rPr>
        <w:t xml:space="preserve"> </w:t>
      </w:r>
      <w:r w:rsidR="00AE3E35" w:rsidRPr="001E5196">
        <w:t>artikli</w:t>
      </w:r>
      <w:r w:rsidR="00D168B8">
        <w:t>s</w:t>
      </w:r>
      <w:r w:rsidR="00AE3E35" w:rsidRPr="001E5196">
        <w:t xml:space="preserve"> </w:t>
      </w:r>
      <w:r w:rsidR="001E5196" w:rsidRPr="001E5196">
        <w:t>11</w:t>
      </w:r>
      <w:r w:rsidR="003766F3">
        <w:t xml:space="preserve"> ning</w:t>
      </w:r>
      <w:r w:rsidR="0087544D">
        <w:t xml:space="preserve"> </w:t>
      </w:r>
      <w:r w:rsidR="00AE3E35" w:rsidRPr="001E5196">
        <w:t xml:space="preserve">IV </w:t>
      </w:r>
      <w:r w:rsidR="00FF24F7">
        <w:t>l</w:t>
      </w:r>
      <w:r w:rsidR="00FF24F7" w:rsidRPr="001E5196">
        <w:t>isas</w:t>
      </w:r>
      <w:r w:rsidR="00FF24F7">
        <w:t xml:space="preserve"> </w:t>
      </w:r>
      <w:r w:rsidR="00A1547E">
        <w:t>nimetatud</w:t>
      </w:r>
      <w:r w:rsidRPr="001E5196">
        <w:rPr>
          <w:color w:val="000000"/>
          <w:szCs w:val="22"/>
        </w:rPr>
        <w:t xml:space="preserve"> </w:t>
      </w:r>
      <w:r w:rsidR="001E5196" w:rsidRPr="001E5196">
        <w:t>f</w:t>
      </w:r>
      <w:r w:rsidRPr="001E5196">
        <w:rPr>
          <w:color w:val="000000"/>
          <w:szCs w:val="22"/>
        </w:rPr>
        <w:t xml:space="preserve">luoritud kasvuhoonegaase </w:t>
      </w:r>
      <w:r w:rsidRPr="001E5196">
        <w:rPr>
          <w:color w:val="000000" w:themeColor="text1"/>
          <w:szCs w:val="22"/>
        </w:rPr>
        <w:t>sisaldavate</w:t>
      </w:r>
      <w:r w:rsidR="001E5196" w:rsidRPr="001E5196">
        <w:rPr>
          <w:color w:val="000000" w:themeColor="text1"/>
          <w:szCs w:val="22"/>
        </w:rPr>
        <w:t xml:space="preserve"> või neil põhinevate</w:t>
      </w:r>
      <w:r w:rsidRPr="001E5196">
        <w:rPr>
          <w:color w:val="000000" w:themeColor="text1"/>
          <w:szCs w:val="22"/>
        </w:rPr>
        <w:t xml:space="preserve"> toodete</w:t>
      </w:r>
      <w:r w:rsidR="001E5196" w:rsidRPr="001E5196">
        <w:rPr>
          <w:color w:val="000000" w:themeColor="text1"/>
          <w:szCs w:val="22"/>
        </w:rPr>
        <w:t xml:space="preserve"> ja </w:t>
      </w:r>
      <w:r w:rsidRPr="001E5196">
        <w:rPr>
          <w:color w:val="000000" w:themeColor="text1"/>
          <w:szCs w:val="22"/>
        </w:rPr>
        <w:t xml:space="preserve">seadmete </w:t>
      </w:r>
      <w:r w:rsidR="001E5196" w:rsidRPr="001E5196">
        <w:rPr>
          <w:color w:val="000000" w:themeColor="text1"/>
          <w:szCs w:val="22"/>
        </w:rPr>
        <w:t>turule laskmise</w:t>
      </w:r>
      <w:r w:rsidRPr="001E5196">
        <w:rPr>
          <w:szCs w:val="22"/>
        </w:rPr>
        <w:t xml:space="preserve"> </w:t>
      </w:r>
      <w:r w:rsidR="001E5196" w:rsidRPr="001E5196">
        <w:t>keeldude</w:t>
      </w:r>
      <w:r w:rsidR="00631E65">
        <w:t xml:space="preserve"> rikkumise</w:t>
      </w:r>
      <w:r w:rsidR="00A1547E">
        <w:t xml:space="preserve"> n</w:t>
      </w:r>
      <w:r w:rsidR="00925433">
        <w:t>ing</w:t>
      </w:r>
      <w:r w:rsidR="00D168B8">
        <w:t xml:space="preserve"> toote või seadme ebaseadusliku turule laskmise </w:t>
      </w:r>
      <w:r w:rsidR="001E5196" w:rsidRPr="001E5196">
        <w:t>eest</w:t>
      </w:r>
      <w:del w:id="152" w:author="Aili Sandre - JUSTDIGI" w:date="2025-09-22T11:36:00Z" w16du:dateUtc="2025-09-22T08:36:00Z">
        <w:r w:rsidR="00D05603" w:rsidDel="00CD1E92">
          <w:delText xml:space="preserve"> </w:delText>
        </w:r>
      </w:del>
      <w:r w:rsidR="00D05603">
        <w:t xml:space="preserve"> </w:t>
      </w:r>
      <w:r w:rsidR="00D05603" w:rsidRPr="00311425">
        <w:t>–</w:t>
      </w:r>
      <w:r w:rsidR="00D05603">
        <w:t xml:space="preserve"> </w:t>
      </w:r>
    </w:p>
    <w:p w14:paraId="39DF00B6" w14:textId="4CB8954B" w:rsidR="00AE3E35" w:rsidRPr="00631E65" w:rsidRDefault="003474B7" w:rsidP="00A91274">
      <w:pPr>
        <w:jc w:val="both"/>
        <w:rPr>
          <w:color w:val="000000"/>
          <w:szCs w:val="22"/>
        </w:rPr>
      </w:pPr>
      <w:r w:rsidRPr="001E5196">
        <w:rPr>
          <w:szCs w:val="22"/>
        </w:rPr>
        <w:t>k</w:t>
      </w:r>
      <w:r w:rsidRPr="001E5196">
        <w:rPr>
          <w:color w:val="000000"/>
          <w:szCs w:val="22"/>
        </w:rPr>
        <w:t xml:space="preserve">aristatakse </w:t>
      </w:r>
      <w:r w:rsidR="00AE3E35" w:rsidRPr="008F1EDA">
        <w:t>rahatrahviga</w:t>
      </w:r>
      <w:r w:rsidR="00D42561">
        <w:t xml:space="preserve"> kuni </w:t>
      </w:r>
      <w:r w:rsidR="00AE3E35" w:rsidRPr="001E5196">
        <w:t>vii</w:t>
      </w:r>
      <w:r w:rsidR="00D05603">
        <w:t>ek</w:t>
      </w:r>
      <w:r w:rsidR="00AE3E35" w:rsidRPr="001E5196">
        <w:t>ord</w:t>
      </w:r>
      <w:r w:rsidR="00D42561">
        <w:t>ses</w:t>
      </w:r>
      <w:r w:rsidR="00D05603">
        <w:t xml:space="preserve"> </w:t>
      </w:r>
      <w:r w:rsidR="00AE3E35" w:rsidRPr="001E5196">
        <w:t>asjaomaseid gaase sisaldava toote, seadme või mahuti turuväärtus</w:t>
      </w:r>
      <w:r w:rsidR="00D42561">
        <w:t>ele vastavas summas</w:t>
      </w:r>
      <w:r w:rsidR="00AE3E35" w:rsidRPr="001E5196">
        <w:t>.</w:t>
      </w:r>
    </w:p>
    <w:p w14:paraId="7FD9CFE1" w14:textId="77777777" w:rsidR="00BF57E0" w:rsidRDefault="00BF57E0" w:rsidP="008F0BEF">
      <w:pPr>
        <w:jc w:val="both"/>
      </w:pPr>
    </w:p>
    <w:p w14:paraId="7C75F716" w14:textId="3DC18C3A" w:rsidR="00585B38" w:rsidRDefault="00585B38" w:rsidP="00585B38">
      <w:pPr>
        <w:jc w:val="both"/>
      </w:pPr>
      <w:r>
        <w:t xml:space="preserve">(2) </w:t>
      </w:r>
      <w:r w:rsidRPr="00585B38">
        <w:t>Sama teo eest, kui selle on toime pannud juriidiline isik, –</w:t>
      </w:r>
      <w:ins w:id="153" w:author="Aili Sandre - JUSTDIGI" w:date="2025-09-22T11:36:00Z" w16du:dateUtc="2025-09-22T08:36:00Z">
        <w:r w:rsidR="00CD1E92">
          <w:t xml:space="preserve"> </w:t>
        </w:r>
      </w:ins>
    </w:p>
    <w:p w14:paraId="0AC15C5E" w14:textId="2696A649" w:rsidR="00585B38" w:rsidRDefault="00585B38" w:rsidP="00585B38">
      <w:pPr>
        <w:jc w:val="both"/>
      </w:pPr>
      <w:r w:rsidRPr="008F1EDA">
        <w:t>karistatakse</w:t>
      </w:r>
      <w:r>
        <w:t xml:space="preserve"> rahatrahviga kuni viiekordses asjaomaste gaaside turuväärtusele vastavas summas.</w:t>
      </w:r>
    </w:p>
    <w:p w14:paraId="4E9E4F0C" w14:textId="46EB7058" w:rsidR="00585B38" w:rsidRDefault="00585B38" w:rsidP="008F0BEF">
      <w:pPr>
        <w:jc w:val="both"/>
      </w:pPr>
    </w:p>
    <w:p w14:paraId="09AEE5D2" w14:textId="7441BF3E" w:rsidR="00D05603" w:rsidRDefault="00AE3E35" w:rsidP="00060AAA">
      <w:pPr>
        <w:jc w:val="both"/>
      </w:pPr>
      <w:r w:rsidRPr="001E5196">
        <w:t>(</w:t>
      </w:r>
      <w:r w:rsidR="00585B38">
        <w:t>3</w:t>
      </w:r>
      <w:r w:rsidRPr="001E5196">
        <w:t xml:space="preserve">) </w:t>
      </w:r>
      <w:r w:rsidR="00D05603">
        <w:t>Sama teo eest, k</w:t>
      </w:r>
      <w:r w:rsidRPr="001E5196">
        <w:t xml:space="preserve">ui rikkumine kordub viie aasta jooksul, </w:t>
      </w:r>
      <w:r w:rsidR="00D05603" w:rsidRPr="00311425">
        <w:t>–</w:t>
      </w:r>
      <w:r w:rsidR="00D05603">
        <w:t xml:space="preserve"> </w:t>
      </w:r>
    </w:p>
    <w:p w14:paraId="145AB813" w14:textId="06F01FC7" w:rsidR="00486D0C" w:rsidRPr="00D161C6" w:rsidRDefault="00D05603" w:rsidP="00060AAA">
      <w:pPr>
        <w:jc w:val="both"/>
      </w:pPr>
      <w:r>
        <w:t>karistatakse</w:t>
      </w:r>
      <w:r w:rsidR="00AE3E35" w:rsidRPr="001E5196">
        <w:t xml:space="preserve"> </w:t>
      </w:r>
      <w:r w:rsidR="00CC58BF">
        <w:t>rahatrahv</w:t>
      </w:r>
      <w:r>
        <w:t>iga</w:t>
      </w:r>
      <w:r w:rsidR="00D42561">
        <w:t xml:space="preserve"> </w:t>
      </w:r>
      <w:r w:rsidR="00276F5B">
        <w:t>kuni</w:t>
      </w:r>
      <w:r>
        <w:t xml:space="preserve"> </w:t>
      </w:r>
      <w:r w:rsidR="00AE3E35" w:rsidRPr="001E5196">
        <w:t>kaheksakord</w:t>
      </w:r>
      <w:r w:rsidR="00D42561">
        <w:t>ses</w:t>
      </w:r>
      <w:r w:rsidR="00AE3E35" w:rsidRPr="001E5196">
        <w:t xml:space="preserve"> asjaomaseid gaase sisaldavate toodete, seadmete ja mahutite turuväärtus</w:t>
      </w:r>
      <w:r w:rsidR="00D42561">
        <w:t>ele vastavas summas</w:t>
      </w:r>
      <w:r w:rsidR="00AE3E35" w:rsidRPr="001E5196">
        <w:t>.“;</w:t>
      </w:r>
    </w:p>
    <w:p w14:paraId="749B22EF" w14:textId="77777777" w:rsidR="00BF57E0" w:rsidRDefault="00BF57E0" w:rsidP="008F0BEF">
      <w:pPr>
        <w:ind w:right="6"/>
        <w:jc w:val="both"/>
        <w:rPr>
          <w:b/>
          <w:bCs/>
        </w:rPr>
      </w:pPr>
    </w:p>
    <w:p w14:paraId="6AA3C8F0" w14:textId="1FD7F0DE" w:rsidR="00101AA7" w:rsidRPr="005E30FB" w:rsidRDefault="00F319C3" w:rsidP="00060AAA">
      <w:pPr>
        <w:ind w:right="6"/>
        <w:jc w:val="both"/>
      </w:pPr>
      <w:r w:rsidRPr="56250906">
        <w:rPr>
          <w:b/>
          <w:bCs/>
        </w:rPr>
        <w:t>4</w:t>
      </w:r>
      <w:r w:rsidR="00BB4051" w:rsidRPr="56250906">
        <w:rPr>
          <w:b/>
          <w:bCs/>
        </w:rPr>
        <w:t>1</w:t>
      </w:r>
      <w:r w:rsidR="00E8532B" w:rsidRPr="56250906">
        <w:rPr>
          <w:b/>
          <w:bCs/>
        </w:rPr>
        <w:t>)</w:t>
      </w:r>
      <w:r w:rsidR="005E30FB">
        <w:t xml:space="preserve"> paragrahv 244</w:t>
      </w:r>
      <w:r w:rsidR="005E30FB" w:rsidRPr="56250906">
        <w:rPr>
          <w:vertAlign w:val="superscript"/>
        </w:rPr>
        <w:t>1</w:t>
      </w:r>
      <w:r w:rsidR="005E30FB">
        <w:t xml:space="preserve"> muudetakse ja </w:t>
      </w:r>
      <w:r w:rsidR="00AC22E4">
        <w:t>sõnastatakse</w:t>
      </w:r>
      <w:r w:rsidR="005E30FB">
        <w:t xml:space="preserve"> järgmise</w:t>
      </w:r>
      <w:r w:rsidR="00AC22E4">
        <w:t>lt</w:t>
      </w:r>
      <w:r w:rsidR="005E30FB">
        <w:t>:</w:t>
      </w:r>
    </w:p>
    <w:p w14:paraId="7507CCE1" w14:textId="2295E62A" w:rsidR="00101AA7" w:rsidRPr="00101AA7" w:rsidRDefault="00AC22E4" w:rsidP="008F0BEF">
      <w:pPr>
        <w:jc w:val="both"/>
        <w:outlineLvl w:val="2"/>
        <w:rPr>
          <w:b/>
          <w:bCs/>
        </w:rPr>
      </w:pPr>
      <w:r>
        <w:rPr>
          <w:b/>
          <w:bCs/>
        </w:rPr>
        <w:t>„</w:t>
      </w:r>
      <w:r w:rsidR="00101AA7" w:rsidRPr="00101AA7">
        <w:rPr>
          <w:b/>
          <w:bCs/>
        </w:rPr>
        <w:t>§</w:t>
      </w:r>
      <w:r w:rsidR="005A2947">
        <w:rPr>
          <w:b/>
          <w:bCs/>
        </w:rPr>
        <w:t> </w:t>
      </w:r>
      <w:r w:rsidR="00101AA7" w:rsidRPr="00101AA7">
        <w:rPr>
          <w:b/>
          <w:bCs/>
        </w:rPr>
        <w:t>244</w:t>
      </w:r>
      <w:r w:rsidR="00101AA7" w:rsidRPr="00101AA7">
        <w:rPr>
          <w:b/>
          <w:bCs/>
          <w:vertAlign w:val="superscript"/>
        </w:rPr>
        <w:t>1</w:t>
      </w:r>
      <w:r w:rsidR="00101AA7" w:rsidRPr="00101AA7">
        <w:rPr>
          <w:b/>
          <w:bCs/>
        </w:rPr>
        <w:t>.</w:t>
      </w:r>
      <w:bookmarkStart w:id="154" w:name="para244b1"/>
      <w:r w:rsidR="00101AA7" w:rsidRPr="00101AA7">
        <w:rPr>
          <w:b/>
          <w:bCs/>
        </w:rPr>
        <w:t> </w:t>
      </w:r>
      <w:bookmarkEnd w:id="154"/>
      <w:r w:rsidR="00101AA7" w:rsidRPr="00101AA7">
        <w:rPr>
          <w:b/>
          <w:bCs/>
        </w:rPr>
        <w:t>Fluoritud kasvuhoonegaaside</w:t>
      </w:r>
      <w:r w:rsidR="003766F3">
        <w:rPr>
          <w:b/>
          <w:bCs/>
        </w:rPr>
        <w:t>, nende</w:t>
      </w:r>
      <w:r w:rsidR="00101AA7" w:rsidRPr="00101AA7">
        <w:rPr>
          <w:b/>
          <w:bCs/>
        </w:rPr>
        <w:t xml:space="preserve"> ühekordselt täidetavate mahutite </w:t>
      </w:r>
      <w:r w:rsidR="00311425">
        <w:rPr>
          <w:b/>
          <w:bCs/>
        </w:rPr>
        <w:t xml:space="preserve">ebaseadusliku kasutamise, turule laskmise, </w:t>
      </w:r>
      <w:r w:rsidR="00101AA7" w:rsidRPr="00101AA7">
        <w:rPr>
          <w:b/>
          <w:bCs/>
        </w:rPr>
        <w:t>edasiandmise, vahendamise, omandamise ja valdamise keelu rikkumine</w:t>
      </w:r>
    </w:p>
    <w:p w14:paraId="0988C330" w14:textId="77777777" w:rsidR="00BF57E0" w:rsidRDefault="00BF57E0" w:rsidP="008F0BEF">
      <w:pPr>
        <w:jc w:val="both"/>
      </w:pPr>
    </w:p>
    <w:p w14:paraId="4341A5AC" w14:textId="77777777" w:rsidR="007863A0" w:rsidRDefault="00FF767C" w:rsidP="00BE6C4F">
      <w:pPr>
        <w:jc w:val="both"/>
        <w:rPr>
          <w:ins w:id="155" w:author="Aili Sandre - JUSTDIGI" w:date="2025-09-22T11:37:00Z" w16du:dateUtc="2025-09-22T08:37:00Z"/>
        </w:rPr>
      </w:pPr>
      <w:r>
        <w:t xml:space="preserve">(1) </w:t>
      </w:r>
      <w:r w:rsidR="003766F3">
        <w:t xml:space="preserve">Fluoritud kasvuhoonegaaside ebaseadusliku turule laskmise Euroopa Parlamendi ja nõukogu määruse (EL) 2024/573 </w:t>
      </w:r>
      <w:r w:rsidR="00036729">
        <w:t>tähenduses</w:t>
      </w:r>
      <w:r w:rsidR="001B4BD7">
        <w:t xml:space="preserve"> </w:t>
      </w:r>
      <w:ins w:id="156" w:author="Aili Sandre - JUSTDIGI" w:date="2025-09-22T11:37:00Z" w16du:dateUtc="2025-09-22T08:37:00Z">
        <w:r w:rsidR="007863A0">
          <w:t>ning</w:t>
        </w:r>
      </w:ins>
      <w:del w:id="157" w:author="Aili Sandre - JUSTDIGI" w:date="2025-09-22T11:37:00Z" w16du:dateUtc="2025-09-22T08:37:00Z">
        <w:r w:rsidR="001B4BD7" w:rsidDel="007863A0">
          <w:delText>ja</w:delText>
        </w:r>
      </w:del>
      <w:r w:rsidR="003766F3">
        <w:t xml:space="preserve"> k</w:t>
      </w:r>
      <w:r w:rsidR="00101AA7" w:rsidRPr="00311425">
        <w:t>äesoleva seaduse §-s 191</w:t>
      </w:r>
      <w:r w:rsidR="00101AA7" w:rsidRPr="00FF767C">
        <w:rPr>
          <w:vertAlign w:val="superscript"/>
        </w:rPr>
        <w:t>1</w:t>
      </w:r>
      <w:r w:rsidR="00101AA7" w:rsidRPr="00311425">
        <w:t xml:space="preserve"> sätestatud fluoritud kasvuhoonegaaside ühekordselt täidetavate mahutite </w:t>
      </w:r>
      <w:r w:rsidR="00311425" w:rsidRPr="00311425">
        <w:t xml:space="preserve">ebaseadusliku kasutamise, turule laskmise, </w:t>
      </w:r>
      <w:r w:rsidR="00101AA7" w:rsidRPr="00311425">
        <w:t>edasiandmise, vahendamise, omandamise või valdamise keelu rikkumise eest</w:t>
      </w:r>
      <w:r>
        <w:t xml:space="preserve"> </w:t>
      </w:r>
      <w:del w:id="158" w:author="Aili Sandre - JUSTDIGI" w:date="2025-09-22T11:37:00Z" w16du:dateUtc="2025-09-22T08:37:00Z">
        <w:r w:rsidR="00D05603" w:rsidDel="007863A0">
          <w:delText xml:space="preserve"> </w:delText>
        </w:r>
      </w:del>
      <w:r w:rsidR="00D05603" w:rsidRPr="00311425">
        <w:t>–</w:t>
      </w:r>
      <w:r w:rsidR="00D05603">
        <w:t xml:space="preserve"> </w:t>
      </w:r>
    </w:p>
    <w:p w14:paraId="336F2976" w14:textId="77AD0264" w:rsidR="00585B38" w:rsidRDefault="006B7357" w:rsidP="00BE6C4F">
      <w:pPr>
        <w:jc w:val="both"/>
      </w:pPr>
      <w:r>
        <w:t>k</w:t>
      </w:r>
      <w:r w:rsidR="00101AA7" w:rsidRPr="008F1EDA">
        <w:t xml:space="preserve">aristatakse </w:t>
      </w:r>
      <w:r w:rsidR="005E30FB" w:rsidRPr="008F1EDA">
        <w:t>rahatrahviga</w:t>
      </w:r>
      <w:r w:rsidR="00D42561">
        <w:t xml:space="preserve"> kuni</w:t>
      </w:r>
      <w:r w:rsidR="008A4E91">
        <w:t xml:space="preserve"> </w:t>
      </w:r>
      <w:r w:rsidR="005E30FB" w:rsidRPr="008F1EDA">
        <w:t>vii</w:t>
      </w:r>
      <w:r w:rsidR="00D05603">
        <w:t>ekor</w:t>
      </w:r>
      <w:r w:rsidR="008A4E91">
        <w:t xml:space="preserve">dses </w:t>
      </w:r>
      <w:bookmarkStart w:id="159" w:name="_Hlk196862132"/>
      <w:r w:rsidR="005E30FB" w:rsidRPr="008F1EDA">
        <w:t>asjaomaseid gaase sisaldava toote, seadme või mahuti turuväärtus</w:t>
      </w:r>
      <w:r w:rsidR="008A4E91">
        <w:t>ele vastavas summas</w:t>
      </w:r>
      <w:bookmarkEnd w:id="159"/>
      <w:r w:rsidR="005E30FB" w:rsidRPr="00311425">
        <w:t>.</w:t>
      </w:r>
    </w:p>
    <w:p w14:paraId="00F46994" w14:textId="77777777" w:rsidR="00585B38" w:rsidRDefault="00585B38" w:rsidP="00060AAA"/>
    <w:p w14:paraId="437D556F" w14:textId="284AF697" w:rsidR="00585B38" w:rsidRDefault="00585B38" w:rsidP="00BE6C4F">
      <w:pPr>
        <w:jc w:val="both"/>
      </w:pPr>
      <w:r>
        <w:t xml:space="preserve">(2) </w:t>
      </w:r>
      <w:r w:rsidRPr="00585B38">
        <w:t>Sama teo eest, kui selle on toime pannud juriidiline isik, –</w:t>
      </w:r>
      <w:ins w:id="160" w:author="Aili Sandre - JUSTDIGI" w:date="2025-09-22T11:38:00Z" w16du:dateUtc="2025-09-22T08:38:00Z">
        <w:r w:rsidR="009158B0">
          <w:t xml:space="preserve"> </w:t>
        </w:r>
      </w:ins>
    </w:p>
    <w:p w14:paraId="712369C6" w14:textId="77777777" w:rsidR="00585B38" w:rsidRDefault="00585B38" w:rsidP="00BE6C4F">
      <w:pPr>
        <w:jc w:val="both"/>
      </w:pPr>
      <w:r>
        <w:t>k</w:t>
      </w:r>
      <w:r w:rsidRPr="008F1EDA">
        <w:t>aristatakse rahatrahviga</w:t>
      </w:r>
      <w:r>
        <w:t xml:space="preserve"> kuni </w:t>
      </w:r>
      <w:r w:rsidRPr="008F1EDA">
        <w:t>vii</w:t>
      </w:r>
      <w:r>
        <w:t xml:space="preserve">ekordses </w:t>
      </w:r>
      <w:r w:rsidRPr="008F1EDA">
        <w:t>asjaomaseid gaase sisaldava toote, seadme või mahuti turuväärtus</w:t>
      </w:r>
      <w:r>
        <w:t>ele vastavas summas</w:t>
      </w:r>
      <w:r w:rsidRPr="00311425">
        <w:t>.</w:t>
      </w:r>
    </w:p>
    <w:p w14:paraId="78E73CAE" w14:textId="77777777" w:rsidR="00BF57E0" w:rsidRDefault="00BF57E0" w:rsidP="008F0BEF"/>
    <w:p w14:paraId="53CF90BC" w14:textId="70A10296" w:rsidR="00EB7ABD" w:rsidRDefault="005E30FB" w:rsidP="008F0BEF">
      <w:r w:rsidRPr="00311425">
        <w:t>(</w:t>
      </w:r>
      <w:r w:rsidR="00585B38">
        <w:t>3</w:t>
      </w:r>
      <w:r w:rsidRPr="00311425">
        <w:t xml:space="preserve">) </w:t>
      </w:r>
      <w:r w:rsidR="00EB7ABD">
        <w:t xml:space="preserve">Sama teo eest, kui </w:t>
      </w:r>
      <w:r w:rsidRPr="00311425">
        <w:t xml:space="preserve">rikkumine kordub viie aasta jooksul, </w:t>
      </w:r>
      <w:r w:rsidR="00EB7ABD" w:rsidRPr="00311425">
        <w:t>–</w:t>
      </w:r>
      <w:r w:rsidR="00EB7ABD">
        <w:t xml:space="preserve"> </w:t>
      </w:r>
    </w:p>
    <w:p w14:paraId="5EF043A0" w14:textId="222D1FF6" w:rsidR="005E30FB" w:rsidRPr="005E30FB" w:rsidRDefault="00EB7ABD" w:rsidP="008F0BEF">
      <w:r>
        <w:t xml:space="preserve">karistatakse </w:t>
      </w:r>
      <w:r w:rsidR="00937144" w:rsidRPr="008F1EDA">
        <w:t>rahatrahv</w:t>
      </w:r>
      <w:r>
        <w:t>iga</w:t>
      </w:r>
      <w:r w:rsidR="00937144">
        <w:t xml:space="preserve"> </w:t>
      </w:r>
      <w:r w:rsidR="00276F5B">
        <w:t xml:space="preserve">kuni </w:t>
      </w:r>
      <w:r w:rsidR="005E30FB" w:rsidRPr="008F1EDA">
        <w:t>kaheksakord</w:t>
      </w:r>
      <w:r w:rsidR="008A4E91">
        <w:t>ses</w:t>
      </w:r>
      <w:r>
        <w:t xml:space="preserve"> </w:t>
      </w:r>
      <w:r w:rsidR="005E30FB" w:rsidRPr="008F1EDA">
        <w:t>asjaomaseid gaase sisaldavate toodete, seadmete ja mahutite</w:t>
      </w:r>
      <w:r w:rsidR="005E30FB" w:rsidRPr="00311425">
        <w:t xml:space="preserve"> turuväärtus</w:t>
      </w:r>
      <w:r w:rsidR="008A4E91">
        <w:t>ele vastavas summas</w:t>
      </w:r>
      <w:r w:rsidR="005E30FB" w:rsidRPr="00311425">
        <w:t>.</w:t>
      </w:r>
    </w:p>
    <w:p w14:paraId="25597BA5" w14:textId="77777777" w:rsidR="00BF57E0" w:rsidRDefault="00BF57E0" w:rsidP="008F0BEF"/>
    <w:p w14:paraId="3AE4B202" w14:textId="141A57AC" w:rsidR="00BF57E0" w:rsidRDefault="005E30FB" w:rsidP="008F0BEF">
      <w:r>
        <w:t>(</w:t>
      </w:r>
      <w:r w:rsidR="00585B38">
        <w:t>4</w:t>
      </w:r>
      <w:r>
        <w:t>)</w:t>
      </w:r>
      <w:r w:rsidR="00A404E2">
        <w:t xml:space="preserve"> </w:t>
      </w:r>
      <w:r w:rsidR="00101AA7" w:rsidRPr="00101AA7">
        <w:t>Käesolevas paragrahvis sätestatud väärteo katse on karistatav.</w:t>
      </w:r>
      <w:r w:rsidR="00000709">
        <w:t>“;</w:t>
      </w:r>
      <w:commentRangeEnd w:id="148"/>
      <w:r w:rsidR="00586E47">
        <w:rPr>
          <w:rStyle w:val="Kommentaariviide"/>
          <w:color w:val="000000"/>
          <w:lang w:eastAsia="et-EE"/>
        </w:rPr>
        <w:commentReference w:id="148"/>
      </w:r>
    </w:p>
    <w:p w14:paraId="547B1AFE" w14:textId="77777777" w:rsidR="006E195C" w:rsidRDefault="006E195C" w:rsidP="008F0BEF"/>
    <w:p w14:paraId="0E3E92D5" w14:textId="4208461D" w:rsidR="006E195C" w:rsidRPr="006E195C" w:rsidRDefault="00307B7F" w:rsidP="008F0BEF">
      <w:r>
        <w:rPr>
          <w:b/>
          <w:bCs/>
        </w:rPr>
        <w:t>4</w:t>
      </w:r>
      <w:r w:rsidR="00BB4051">
        <w:rPr>
          <w:b/>
          <w:bCs/>
        </w:rPr>
        <w:t>2</w:t>
      </w:r>
      <w:r w:rsidR="006E195C" w:rsidRPr="008B7453">
        <w:rPr>
          <w:b/>
          <w:bCs/>
        </w:rPr>
        <w:t>)</w:t>
      </w:r>
      <w:r w:rsidR="006E195C">
        <w:rPr>
          <w:b/>
          <w:bCs/>
        </w:rPr>
        <w:t xml:space="preserve"> </w:t>
      </w:r>
      <w:bookmarkStart w:id="161" w:name="_Hlk193895219"/>
      <w:r w:rsidR="006E195C">
        <w:t>paragrahvis 247</w:t>
      </w:r>
      <w:r w:rsidR="006E195C">
        <w:rPr>
          <w:vertAlign w:val="superscript"/>
        </w:rPr>
        <w:t>1</w:t>
      </w:r>
      <w:r w:rsidR="006E195C">
        <w:t xml:space="preserve"> asendatakse tekstiosa „</w:t>
      </w:r>
      <w:del w:id="162" w:author="Aili Sandre - JUSTDIGI" w:date="2025-09-22T11:39:00Z" w16du:dateUtc="2025-09-22T08:39:00Z">
        <w:r w:rsidR="006E195C" w:rsidDel="00044A0B">
          <w:delText xml:space="preserve"> </w:delText>
        </w:r>
      </w:del>
      <w:r w:rsidR="006E195C">
        <w:t>(EL) nr 517/2014“ tekstiosaga „(EL) 2024/573“;</w:t>
      </w:r>
    </w:p>
    <w:bookmarkEnd w:id="161"/>
    <w:p w14:paraId="20F937A8" w14:textId="1A4BD1CC" w:rsidR="00101AA7" w:rsidRPr="00101AA7" w:rsidRDefault="00101AA7" w:rsidP="00060AAA"/>
    <w:p w14:paraId="25C8B3DB" w14:textId="33B5E0D2" w:rsidR="00531999" w:rsidRDefault="006B66DD" w:rsidP="008B7453">
      <w:pPr>
        <w:jc w:val="both"/>
      </w:pPr>
      <w:r>
        <w:rPr>
          <w:b/>
          <w:bCs/>
        </w:rPr>
        <w:t>4</w:t>
      </w:r>
      <w:r w:rsidR="00BB4051">
        <w:rPr>
          <w:b/>
          <w:bCs/>
        </w:rPr>
        <w:t>3</w:t>
      </w:r>
      <w:r w:rsidR="004936E9" w:rsidRPr="002F6BF6">
        <w:rPr>
          <w:b/>
          <w:bCs/>
        </w:rPr>
        <w:t xml:space="preserve">) </w:t>
      </w:r>
      <w:r w:rsidR="004936E9" w:rsidRPr="002F6BF6">
        <w:t>paragrahvi 24</w:t>
      </w:r>
      <w:r w:rsidR="004C7695" w:rsidRPr="002F6BF6">
        <w:t>7</w:t>
      </w:r>
      <w:r w:rsidR="004C7695" w:rsidRPr="002F6BF6">
        <w:rPr>
          <w:vertAlign w:val="superscript"/>
        </w:rPr>
        <w:t>2</w:t>
      </w:r>
      <w:r w:rsidR="004C7695" w:rsidRPr="002F6BF6">
        <w:t xml:space="preserve"> lõi</w:t>
      </w:r>
      <w:r w:rsidR="006B7357">
        <w:t>k</w:t>
      </w:r>
      <w:r w:rsidR="0075002C">
        <w:t>es</w:t>
      </w:r>
      <w:r w:rsidR="004C7695" w:rsidRPr="002F6BF6">
        <w:t xml:space="preserve"> 1 </w:t>
      </w:r>
      <w:r w:rsidR="002D2A65">
        <w:t>asendatakse</w:t>
      </w:r>
      <w:r w:rsidR="0075002C">
        <w:t xml:space="preserve"> tekstiosa</w:t>
      </w:r>
      <w:r w:rsidR="002D2A65">
        <w:t xml:space="preserve"> „</w:t>
      </w:r>
      <w:del w:id="163" w:author="Aili Sandre - JUSTDIGI" w:date="2025-09-22T11:39:00Z" w16du:dateUtc="2025-09-22T08:39:00Z">
        <w:r w:rsidR="002D2A65" w:rsidDel="00044A0B">
          <w:delText xml:space="preserve"> </w:delText>
        </w:r>
      </w:del>
      <w:r w:rsidR="002D2A65">
        <w:t xml:space="preserve">(EL) nr 517/2014 artikli 6 punktis 3“ </w:t>
      </w:r>
      <w:r w:rsidR="0075002C">
        <w:t>tekstiosaga</w:t>
      </w:r>
      <w:r w:rsidR="002D2A65">
        <w:t xml:space="preserve"> „(EL) 2024/573 artikli 7 </w:t>
      </w:r>
      <w:ins w:id="164" w:author="Aili Sandre - JUSTDIGI" w:date="2025-09-22T11:49:00Z" w16du:dateUtc="2025-09-22T08:49:00Z">
        <w:r w:rsidR="00EE7ABB">
          <w:t>lõigetes</w:t>
        </w:r>
      </w:ins>
      <w:del w:id="165" w:author="Aili Sandre - JUSTDIGI" w:date="2025-09-22T11:49:00Z" w16du:dateUtc="2025-09-22T08:49:00Z">
        <w:r w:rsidR="002D2A65" w:rsidDel="00EE7ABB">
          <w:delText>punktides</w:delText>
        </w:r>
      </w:del>
      <w:r w:rsidR="002D2A65">
        <w:t xml:space="preserve"> 3</w:t>
      </w:r>
      <w:r w:rsidR="00531999">
        <w:t>–</w:t>
      </w:r>
      <w:r w:rsidR="002D2A65">
        <w:t>5“;</w:t>
      </w:r>
    </w:p>
    <w:p w14:paraId="2B51D585" w14:textId="77777777" w:rsidR="005A51E6" w:rsidRDefault="005A51E6" w:rsidP="008B7453">
      <w:pPr>
        <w:jc w:val="both"/>
      </w:pPr>
    </w:p>
    <w:p w14:paraId="27AD2F69" w14:textId="175E0F70" w:rsidR="005A51E6" w:rsidRDefault="005A51E6" w:rsidP="008B7453">
      <w:pPr>
        <w:jc w:val="both"/>
      </w:pPr>
      <w:r w:rsidRPr="005858C3">
        <w:rPr>
          <w:b/>
          <w:bCs/>
        </w:rPr>
        <w:t>4</w:t>
      </w:r>
      <w:r w:rsidR="00BB4051">
        <w:rPr>
          <w:b/>
          <w:bCs/>
        </w:rPr>
        <w:t>4</w:t>
      </w:r>
      <w:r>
        <w:rPr>
          <w:b/>
          <w:bCs/>
        </w:rPr>
        <w:t xml:space="preserve">) </w:t>
      </w:r>
      <w:r>
        <w:t xml:space="preserve">seadust täiendatakse </w:t>
      </w:r>
      <w:r w:rsidRPr="00B254C1">
        <w:t>§-</w:t>
      </w:r>
      <w:r>
        <w:t>ga 248</w:t>
      </w:r>
      <w:r>
        <w:rPr>
          <w:vertAlign w:val="superscript"/>
        </w:rPr>
        <w:t xml:space="preserve">1 </w:t>
      </w:r>
      <w:r>
        <w:t>järgmises sõnastuses:</w:t>
      </w:r>
    </w:p>
    <w:p w14:paraId="795D8320" w14:textId="77777777" w:rsidR="006C1430" w:rsidRDefault="006C1430" w:rsidP="005A51E6">
      <w:pPr>
        <w:jc w:val="both"/>
        <w:rPr>
          <w:b/>
          <w:bCs/>
        </w:rPr>
      </w:pPr>
    </w:p>
    <w:p w14:paraId="073B8AEF" w14:textId="473D2D2A" w:rsidR="005A51E6" w:rsidRPr="005A51E6" w:rsidRDefault="005A51E6" w:rsidP="005A51E6">
      <w:pPr>
        <w:jc w:val="both"/>
      </w:pPr>
      <w:r>
        <w:rPr>
          <w:b/>
          <w:bCs/>
        </w:rPr>
        <w:t>„</w:t>
      </w:r>
      <w:r w:rsidRPr="00101AA7">
        <w:rPr>
          <w:b/>
          <w:bCs/>
        </w:rPr>
        <w:t>§</w:t>
      </w:r>
      <w:r>
        <w:rPr>
          <w:b/>
          <w:bCs/>
        </w:rPr>
        <w:t> </w:t>
      </w:r>
      <w:r w:rsidRPr="00101AA7">
        <w:rPr>
          <w:b/>
          <w:bCs/>
        </w:rPr>
        <w:t>24</w:t>
      </w:r>
      <w:r>
        <w:rPr>
          <w:b/>
          <w:bCs/>
        </w:rPr>
        <w:t>8</w:t>
      </w:r>
      <w:r w:rsidRPr="00101AA7">
        <w:rPr>
          <w:b/>
          <w:bCs/>
          <w:vertAlign w:val="superscript"/>
        </w:rPr>
        <w:t>1</w:t>
      </w:r>
      <w:r>
        <w:rPr>
          <w:b/>
          <w:bCs/>
        </w:rPr>
        <w:t xml:space="preserve">. </w:t>
      </w:r>
      <w:r w:rsidR="006C1430" w:rsidRPr="005858C3">
        <w:rPr>
          <w:b/>
          <w:bCs/>
        </w:rPr>
        <w:t xml:space="preserve">Fluoritud kasvuhoonegaaside ja osoonikihti kahandavate ainete või neid gaase sisaldavate või neil põhinevate toodete, seadmete ja süsteemide </w:t>
      </w:r>
      <w:r w:rsidR="006C1430" w:rsidRPr="006C1430">
        <w:rPr>
          <w:b/>
          <w:bCs/>
        </w:rPr>
        <w:t>t</w:t>
      </w:r>
      <w:r w:rsidRPr="006C1430">
        <w:rPr>
          <w:b/>
          <w:bCs/>
        </w:rPr>
        <w:t>uruväärtus</w:t>
      </w:r>
    </w:p>
    <w:p w14:paraId="62980390" w14:textId="77777777" w:rsidR="005A51E6" w:rsidRDefault="005A51E6" w:rsidP="005A51E6">
      <w:pPr>
        <w:jc w:val="both"/>
      </w:pPr>
    </w:p>
    <w:p w14:paraId="2742E807" w14:textId="7C9652F9" w:rsidR="005A51E6" w:rsidRDefault="005A51E6" w:rsidP="005A51E6">
      <w:pPr>
        <w:jc w:val="both"/>
      </w:pPr>
      <w:r>
        <w:lastRenderedPageBreak/>
        <w:t xml:space="preserve">(1) Käesolevas </w:t>
      </w:r>
      <w:r w:rsidR="006C1430">
        <w:t>peatükis nimetatud f</w:t>
      </w:r>
      <w:r w:rsidR="006C1430" w:rsidRPr="005C5186">
        <w:t>luoritud kasvuhoonegaaside ja osoonikihti kahandavate ainete või neid gaase sisaldavate või neil põhinevate toodete, seadmete ja süsteemide turuväärtuse</w:t>
      </w:r>
      <w:r w:rsidR="006C1430">
        <w:t xml:space="preserve"> hindamisel </w:t>
      </w:r>
      <w:r w:rsidRPr="005C5186">
        <w:t>lähtutakse tsiviilseadustiku üldosa seaduse §-s 65 sätestatust, võttes aluseks karistuse määramise ajahetke.</w:t>
      </w:r>
    </w:p>
    <w:p w14:paraId="4CCC1368" w14:textId="77777777" w:rsidR="005A51E6" w:rsidRDefault="005A51E6" w:rsidP="005A51E6">
      <w:pPr>
        <w:jc w:val="both"/>
      </w:pPr>
    </w:p>
    <w:p w14:paraId="4C1165D5" w14:textId="5F6CC125" w:rsidR="005A51E6" w:rsidRDefault="005A51E6" w:rsidP="005A51E6">
      <w:pPr>
        <w:jc w:val="both"/>
      </w:pPr>
      <w:r>
        <w:t>(</w:t>
      </w:r>
      <w:r w:rsidR="006C1430">
        <w:t>2</w:t>
      </w:r>
      <w:r>
        <w:t xml:space="preserve">) Kui </w:t>
      </w:r>
      <w:r w:rsidR="00036729">
        <w:t xml:space="preserve">käesoleva paragrahvi </w:t>
      </w:r>
      <w:r>
        <w:t xml:space="preserve">lõikes </w:t>
      </w:r>
      <w:r w:rsidR="006C1430">
        <w:t>1</w:t>
      </w:r>
      <w:r>
        <w:t xml:space="preserve"> nimetatud turuväärtust ei ole võimalik kindlaks määrata, on turuväärtus </w:t>
      </w:r>
      <w:r w:rsidRPr="0018545C">
        <w:t>soetusmaksumus või omah</w:t>
      </w:r>
      <w:r>
        <w:t>ind.“;</w:t>
      </w:r>
    </w:p>
    <w:p w14:paraId="62006B7A" w14:textId="77777777" w:rsidR="008D2B3C" w:rsidRPr="00392536" w:rsidRDefault="008D2B3C" w:rsidP="005858C3">
      <w:pPr>
        <w:jc w:val="both"/>
        <w:rPr>
          <w:strike/>
        </w:rPr>
      </w:pPr>
    </w:p>
    <w:p w14:paraId="4E4ED8E3" w14:textId="24950E04" w:rsidR="00A404E2" w:rsidRDefault="003849CB" w:rsidP="008F0BEF">
      <w:pPr>
        <w:ind w:left="10" w:hanging="10"/>
        <w:jc w:val="both"/>
      </w:pPr>
      <w:r>
        <w:rPr>
          <w:b/>
          <w:bCs/>
        </w:rPr>
        <w:t>4</w:t>
      </w:r>
      <w:r w:rsidR="00BB4051">
        <w:rPr>
          <w:b/>
          <w:bCs/>
        </w:rPr>
        <w:t>5</w:t>
      </w:r>
      <w:r w:rsidR="008D2B3C" w:rsidRPr="00494868">
        <w:t xml:space="preserve">) </w:t>
      </w:r>
      <w:r w:rsidR="00B42879">
        <w:t>p</w:t>
      </w:r>
      <w:r w:rsidR="008D2B3C" w:rsidRPr="00494868">
        <w:t xml:space="preserve">aragrahvi 249 </w:t>
      </w:r>
      <w:r w:rsidR="00A404E2" w:rsidRPr="00494868">
        <w:t>lõi</w:t>
      </w:r>
      <w:r w:rsidR="00975680">
        <w:t xml:space="preserve">kes </w:t>
      </w:r>
      <w:r w:rsidR="002959FC">
        <w:t>3</w:t>
      </w:r>
      <w:r w:rsidR="00975680">
        <w:t xml:space="preserve"> asendatakse tekstiosa „</w:t>
      </w:r>
      <w:r w:rsidR="00975680" w:rsidRPr="00B254C1">
        <w:t>§-</w:t>
      </w:r>
      <w:r w:rsidR="00975680">
        <w:t>s 236</w:t>
      </w:r>
      <w:r w:rsidR="0076441E">
        <w:t>“ tekstiosaga „</w:t>
      </w:r>
      <w:r w:rsidR="0076441E" w:rsidRPr="00B254C1">
        <w:t>§-</w:t>
      </w:r>
      <w:r w:rsidR="0076441E">
        <w:t>des 236 ja 236</w:t>
      </w:r>
      <w:r w:rsidR="0076441E">
        <w:rPr>
          <w:vertAlign w:val="superscript"/>
        </w:rPr>
        <w:t>1</w:t>
      </w:r>
      <w:r w:rsidR="0076441E" w:rsidRPr="00060AAA">
        <w:t>“</w:t>
      </w:r>
      <w:r w:rsidR="0076441E">
        <w:t>;</w:t>
      </w:r>
      <w:bookmarkStart w:id="166" w:name="para249lg3"/>
      <w:bookmarkEnd w:id="166"/>
    </w:p>
    <w:p w14:paraId="65DD37D2" w14:textId="77777777" w:rsidR="0076441E" w:rsidRDefault="0076441E" w:rsidP="008F0BEF">
      <w:pPr>
        <w:pStyle w:val="Normaallaadveeb"/>
        <w:spacing w:before="0" w:beforeAutospacing="0" w:after="0" w:afterAutospacing="0"/>
        <w:jc w:val="both"/>
        <w:rPr>
          <w:b/>
          <w:bCs/>
        </w:rPr>
      </w:pPr>
    </w:p>
    <w:p w14:paraId="486AE94E" w14:textId="583F14FC" w:rsidR="00B42879" w:rsidRDefault="00657353" w:rsidP="00A210AD">
      <w:pPr>
        <w:pStyle w:val="Normaallaadveeb"/>
        <w:spacing w:before="0" w:beforeAutospacing="0" w:after="0" w:afterAutospacing="0"/>
        <w:jc w:val="both"/>
      </w:pPr>
      <w:bookmarkStart w:id="167" w:name="para249lg6"/>
      <w:bookmarkEnd w:id="167"/>
      <w:r>
        <w:rPr>
          <w:b/>
          <w:bCs/>
        </w:rPr>
        <w:t>4</w:t>
      </w:r>
      <w:r w:rsidR="00BB4051">
        <w:rPr>
          <w:b/>
          <w:bCs/>
        </w:rPr>
        <w:t>6</w:t>
      </w:r>
      <w:r w:rsidR="00E10372" w:rsidRPr="00AC2402">
        <w:rPr>
          <w:b/>
          <w:bCs/>
        </w:rPr>
        <w:t>)</w:t>
      </w:r>
      <w:r w:rsidR="00E10372">
        <w:t xml:space="preserve"> </w:t>
      </w:r>
      <w:r w:rsidR="00B42879">
        <w:t>p</w:t>
      </w:r>
      <w:r w:rsidR="00E10372">
        <w:t>aragrahvi 249 lõi</w:t>
      </w:r>
      <w:r w:rsidR="00452829">
        <w:t>ge</w:t>
      </w:r>
      <w:r w:rsidR="00E10372">
        <w:t xml:space="preserve"> 6 </w:t>
      </w:r>
      <w:r w:rsidR="00452829">
        <w:t>muudetakse</w:t>
      </w:r>
      <w:bookmarkStart w:id="168" w:name="_Hlk190127726"/>
      <w:r w:rsidR="00E10372" w:rsidRPr="00E10372">
        <w:t xml:space="preserve"> </w:t>
      </w:r>
      <w:bookmarkEnd w:id="168"/>
      <w:r w:rsidR="00E10372">
        <w:t>ja sõnastatakse järg</w:t>
      </w:r>
      <w:r w:rsidR="00452829">
        <w:t>miselt</w:t>
      </w:r>
      <w:r w:rsidR="00E10372">
        <w:t>:</w:t>
      </w:r>
    </w:p>
    <w:p w14:paraId="68BDF63F" w14:textId="0FFF4188" w:rsidR="000A5937" w:rsidRDefault="00E10372" w:rsidP="4CAC4938">
      <w:pPr>
        <w:pStyle w:val="Normaallaadveeb"/>
        <w:spacing w:before="0" w:beforeAutospacing="0" w:after="0" w:afterAutospacing="0"/>
        <w:jc w:val="both"/>
      </w:pPr>
      <w:r>
        <w:t xml:space="preserve">„(6) Keskkonnaamet, Maksu- ja Tolliamet ning kohus võivad käesoleva seaduse §-s 233 sätestatud </w:t>
      </w:r>
      <w:bookmarkStart w:id="169" w:name="_Hlk190127832"/>
      <w:r>
        <w:t>väärtegude toimepanemise vahendi ning väärteo vahetuks objektiks olnud eseme konfiskeerida</w:t>
      </w:r>
      <w:ins w:id="170" w:author="Kärt Voor - JUSTDIGI" w:date="2025-09-24T12:06:00Z">
        <w:r w:rsidR="67C35C04">
          <w:t xml:space="preserve"> vastavalt</w:t>
        </w:r>
      </w:ins>
      <w:r>
        <w:t xml:space="preserve"> </w:t>
      </w:r>
      <w:bookmarkEnd w:id="169"/>
      <w:r>
        <w:t>karistusseadustiku §</w:t>
      </w:r>
      <w:ins w:id="171" w:author="Kärt Voor - JUSTDIGI" w:date="2025-09-24T12:06:00Z">
        <w:r w:rsidR="5F6EC826">
          <w:t>-le</w:t>
        </w:r>
      </w:ins>
      <w:r>
        <w:t> 83</w:t>
      </w:r>
      <w:del w:id="172" w:author="Kärt Voor - JUSTDIGI" w:date="2025-09-24T12:06:00Z">
        <w:r w:rsidDel="00E10372">
          <w:delText xml:space="preserve"> kohaselt</w:delText>
        </w:r>
      </w:del>
      <w:r>
        <w:t>.“;</w:t>
      </w:r>
    </w:p>
    <w:p w14:paraId="677FC2BB" w14:textId="77777777" w:rsidR="007C5341" w:rsidRDefault="007C5341" w:rsidP="00DA5350">
      <w:pPr>
        <w:pStyle w:val="Normaallaadveeb"/>
        <w:spacing w:before="0" w:beforeAutospacing="0" w:after="0" w:afterAutospacing="0"/>
        <w:jc w:val="both"/>
      </w:pPr>
    </w:p>
    <w:p w14:paraId="153D2F53" w14:textId="786B91C5" w:rsidR="00E10372" w:rsidRPr="00B254C1" w:rsidRDefault="00657353" w:rsidP="008F0BEF">
      <w:pPr>
        <w:ind w:left="10" w:hanging="10"/>
        <w:jc w:val="both"/>
        <w:rPr>
          <w:highlight w:val="yellow"/>
        </w:rPr>
      </w:pPr>
      <w:r>
        <w:rPr>
          <w:b/>
          <w:bCs/>
        </w:rPr>
        <w:t>4</w:t>
      </w:r>
      <w:r w:rsidR="00BB4051">
        <w:rPr>
          <w:b/>
          <w:bCs/>
        </w:rPr>
        <w:t>7</w:t>
      </w:r>
      <w:r w:rsidR="00E10372" w:rsidRPr="00C04286">
        <w:rPr>
          <w:b/>
          <w:bCs/>
        </w:rPr>
        <w:t>)</w:t>
      </w:r>
      <w:r w:rsidR="00E10372">
        <w:t xml:space="preserve"> </w:t>
      </w:r>
      <w:r w:rsidR="00B42879">
        <w:t>p</w:t>
      </w:r>
      <w:r w:rsidR="00E10372">
        <w:t xml:space="preserve">aragrahvi 249 </w:t>
      </w:r>
      <w:r w:rsidR="00631E92">
        <w:t>täiendatakse</w:t>
      </w:r>
      <w:r w:rsidR="00E10372">
        <w:t xml:space="preserve"> lõi</w:t>
      </w:r>
      <w:r w:rsidR="00631E92">
        <w:t>kega</w:t>
      </w:r>
      <w:r w:rsidR="00E10372">
        <w:t xml:space="preserve"> </w:t>
      </w:r>
      <w:r w:rsidR="002844C1">
        <w:t>6</w:t>
      </w:r>
      <w:r w:rsidR="002844C1">
        <w:rPr>
          <w:vertAlign w:val="superscript"/>
        </w:rPr>
        <w:t>1</w:t>
      </w:r>
      <w:r w:rsidR="00E10372">
        <w:t xml:space="preserve"> järgmises sõnastuses:</w:t>
      </w:r>
    </w:p>
    <w:p w14:paraId="1A564ACB" w14:textId="34453111" w:rsidR="006003DA" w:rsidRDefault="00631E92" w:rsidP="4CAC4938">
      <w:pPr>
        <w:pStyle w:val="Normaallaadveeb"/>
        <w:spacing w:before="0" w:beforeAutospacing="0" w:after="0" w:afterAutospacing="0"/>
        <w:jc w:val="both"/>
      </w:pPr>
      <w:r>
        <w:t>„</w:t>
      </w:r>
      <w:r w:rsidR="008D2B3C">
        <w:t>(</w:t>
      </w:r>
      <w:r w:rsidR="002844C1">
        <w:t>6</w:t>
      </w:r>
      <w:r w:rsidR="002844C1" w:rsidRPr="4CAC4938">
        <w:rPr>
          <w:vertAlign w:val="superscript"/>
        </w:rPr>
        <w:t>1</w:t>
      </w:r>
      <w:r w:rsidR="008D2B3C">
        <w:t xml:space="preserve">) </w:t>
      </w:r>
      <w:r w:rsidR="008D2B3C" w:rsidRPr="4CAC4938">
        <w:rPr>
          <w:lang w:eastAsia="en-GB"/>
        </w:rPr>
        <w:t>Keskkonnaamet, Maksu- ja Tolliamet ning kohus</w:t>
      </w:r>
      <w:r w:rsidR="008D2B3C">
        <w:t xml:space="preserve"> konfiskeerivad </w:t>
      </w:r>
      <w:r w:rsidR="00D161C6">
        <w:t>§-</w:t>
      </w:r>
      <w:r w:rsidR="00705A19">
        <w:t>de</w:t>
      </w:r>
      <w:r w:rsidR="0035684A">
        <w:t>s 236</w:t>
      </w:r>
      <w:r w:rsidR="0035684A" w:rsidRPr="4CAC4938">
        <w:rPr>
          <w:vertAlign w:val="superscript"/>
        </w:rPr>
        <w:t>1</w:t>
      </w:r>
      <w:r w:rsidR="0035684A">
        <w:t xml:space="preserve">, </w:t>
      </w:r>
      <w:r w:rsidR="00A210AD">
        <w:t xml:space="preserve">244 </w:t>
      </w:r>
      <w:r w:rsidR="0035684A">
        <w:t>ja</w:t>
      </w:r>
      <w:r w:rsidR="008D2B3C">
        <w:t xml:space="preserve"> 244</w:t>
      </w:r>
      <w:r w:rsidR="008D2B3C" w:rsidRPr="4CAC4938">
        <w:rPr>
          <w:vertAlign w:val="superscript"/>
        </w:rPr>
        <w:t>1</w:t>
      </w:r>
      <w:r w:rsidR="008D2B3C">
        <w:t xml:space="preserve"> </w:t>
      </w:r>
      <w:r w:rsidR="0035684A">
        <w:t>sätestatud väärtegude toimepanemise vahendi ning väärteo vahetuks objektiks olnud eseme</w:t>
      </w:r>
      <w:r w:rsidR="008D2B3C">
        <w:t xml:space="preserve"> </w:t>
      </w:r>
      <w:ins w:id="173" w:author="Kärt Voor - JUSTDIGI" w:date="2025-09-24T12:06:00Z">
        <w:r w:rsidR="3C016FD4">
          <w:t xml:space="preserve">vastavalt </w:t>
        </w:r>
      </w:ins>
      <w:r w:rsidR="002844C1">
        <w:t>karistusseadustiku §</w:t>
      </w:r>
      <w:ins w:id="174" w:author="Kärt Voor - JUSTDIGI" w:date="2025-09-24T12:06:00Z">
        <w:r w:rsidR="50CA3783">
          <w:t>-le</w:t>
        </w:r>
      </w:ins>
      <w:r w:rsidR="002844C1">
        <w:t> 83</w:t>
      </w:r>
      <w:del w:id="175" w:author="Kärt Voor - JUSTDIGI" w:date="2025-09-24T12:06:00Z">
        <w:r w:rsidDel="002844C1">
          <w:delText xml:space="preserve"> kohaselt</w:delText>
        </w:r>
      </w:del>
      <w:r w:rsidR="002844C1">
        <w:t>.“</w:t>
      </w:r>
      <w:r w:rsidR="006003DA">
        <w:t>;</w:t>
      </w:r>
    </w:p>
    <w:p w14:paraId="5423BD21" w14:textId="77777777" w:rsidR="006003DA" w:rsidRDefault="006003DA" w:rsidP="00DA5350">
      <w:pPr>
        <w:pStyle w:val="Normaallaadveeb"/>
        <w:spacing w:before="0" w:beforeAutospacing="0" w:after="0" w:afterAutospacing="0"/>
        <w:jc w:val="both"/>
      </w:pPr>
    </w:p>
    <w:p w14:paraId="002ED033" w14:textId="7E1640AF" w:rsidR="006003DA" w:rsidRDefault="006003DA" w:rsidP="56250906">
      <w:pPr>
        <w:pStyle w:val="Normaallaadveeb"/>
        <w:spacing w:before="0" w:beforeAutospacing="0" w:after="0" w:afterAutospacing="0"/>
        <w:jc w:val="both"/>
      </w:pPr>
      <w:r w:rsidRPr="56250906">
        <w:rPr>
          <w:b/>
          <w:bCs/>
        </w:rPr>
        <w:t>48)</w:t>
      </w:r>
      <w:r>
        <w:t xml:space="preserve"> seadus</w:t>
      </w:r>
      <w:ins w:id="176" w:author="Kärt Voor - JUSTDIGI" w:date="2025-09-24T11:37:00Z">
        <w:r w:rsidR="602D5E81">
          <w:t>e</w:t>
        </w:r>
      </w:ins>
      <w:del w:id="177" w:author="Kärt Voor - JUSTDIGI" w:date="2025-09-24T11:37:00Z">
        <w:r w:rsidDel="006003DA">
          <w:delText>t</w:delText>
        </w:r>
      </w:del>
      <w:r>
        <w:t xml:space="preserve"> </w:t>
      </w:r>
      <w:ins w:id="178" w:author="Kärt Voor - JUSTDIGI" w:date="2025-09-24T11:37:00Z">
        <w:r w:rsidR="0CB76A2C">
          <w:t xml:space="preserve">10. </w:t>
        </w:r>
      </w:ins>
      <w:ins w:id="179" w:author="Kärt Voor - JUSTDIGI" w:date="2025-09-24T11:38:00Z">
        <w:r w:rsidR="0CB76A2C">
          <w:t>p</w:t>
        </w:r>
      </w:ins>
      <w:ins w:id="180" w:author="Kärt Voor - JUSTDIGI" w:date="2025-09-24T11:37:00Z">
        <w:r w:rsidR="0CB76A2C">
          <w:t xml:space="preserve">eatüki 1. jagu </w:t>
        </w:r>
      </w:ins>
      <w:r>
        <w:t>täiendatakse §-ga 254</w:t>
      </w:r>
      <w:r w:rsidRPr="56250906">
        <w:rPr>
          <w:vertAlign w:val="superscript"/>
        </w:rPr>
        <w:t>4</w:t>
      </w:r>
      <w:r>
        <w:t xml:space="preserve"> järgmises sõnastuses:</w:t>
      </w:r>
    </w:p>
    <w:p w14:paraId="09DEFA86" w14:textId="7030F447" w:rsidR="005662A8" w:rsidRPr="005662A8" w:rsidRDefault="006003DA">
      <w:pPr>
        <w:pStyle w:val="Normaallaadveeb"/>
        <w:spacing w:before="0" w:beforeAutospacing="0" w:after="0" w:afterAutospacing="0"/>
        <w:rPr>
          <w:b/>
          <w:bCs/>
        </w:rPr>
        <w:pPrChange w:id="181" w:author="Aili Sandre - JUSTDIGI" w:date="2025-09-22T12:01:00Z" w16du:dateUtc="2025-09-22T09:01:00Z">
          <w:pPr>
            <w:pStyle w:val="Normaallaadveeb"/>
          </w:pPr>
        </w:pPrChange>
      </w:pPr>
      <w:r>
        <w:rPr>
          <w:b/>
          <w:bCs/>
        </w:rPr>
        <w:t>„</w:t>
      </w:r>
      <w:r w:rsidRPr="00101AA7">
        <w:rPr>
          <w:b/>
          <w:bCs/>
        </w:rPr>
        <w:t>§</w:t>
      </w:r>
      <w:r>
        <w:rPr>
          <w:b/>
          <w:bCs/>
        </w:rPr>
        <w:t> </w:t>
      </w:r>
      <w:r w:rsidRPr="00101AA7">
        <w:rPr>
          <w:b/>
          <w:bCs/>
        </w:rPr>
        <w:t>2</w:t>
      </w:r>
      <w:r>
        <w:rPr>
          <w:b/>
          <w:bCs/>
        </w:rPr>
        <w:t>54</w:t>
      </w:r>
      <w:r>
        <w:rPr>
          <w:b/>
          <w:bCs/>
          <w:vertAlign w:val="superscript"/>
        </w:rPr>
        <w:t>4</w:t>
      </w:r>
      <w:r>
        <w:rPr>
          <w:b/>
          <w:bCs/>
        </w:rPr>
        <w:t xml:space="preserve">. </w:t>
      </w:r>
      <w:bookmarkStart w:id="182" w:name="para194"/>
      <w:r w:rsidR="005662A8" w:rsidRPr="005662A8">
        <w:rPr>
          <w:b/>
          <w:bCs/>
        </w:rPr>
        <w:t> </w:t>
      </w:r>
      <w:bookmarkEnd w:id="182"/>
      <w:r w:rsidR="005662A8" w:rsidRPr="005662A8">
        <w:rPr>
          <w:b/>
          <w:bCs/>
        </w:rPr>
        <w:t xml:space="preserve">Fluoritud kasvuhoonegaase </w:t>
      </w:r>
      <w:proofErr w:type="spellStart"/>
      <w:r w:rsidR="005662A8" w:rsidRPr="005662A8">
        <w:rPr>
          <w:b/>
          <w:bCs/>
        </w:rPr>
        <w:t>käitleva</w:t>
      </w:r>
      <w:proofErr w:type="spellEnd"/>
      <w:r w:rsidR="005662A8" w:rsidRPr="005662A8">
        <w:rPr>
          <w:b/>
          <w:bCs/>
        </w:rPr>
        <w:t xml:space="preserve"> töötaja kutse- või osakutsetunnistus</w:t>
      </w:r>
      <w:r w:rsidR="005662A8">
        <w:rPr>
          <w:b/>
          <w:bCs/>
        </w:rPr>
        <w:t xml:space="preserve">e täiendkoolituse läbimine või kutse </w:t>
      </w:r>
      <w:proofErr w:type="spellStart"/>
      <w:r w:rsidR="005662A8">
        <w:rPr>
          <w:b/>
          <w:bCs/>
        </w:rPr>
        <w:t>taastõendamine</w:t>
      </w:r>
      <w:proofErr w:type="spellEnd"/>
    </w:p>
    <w:p w14:paraId="67A84434" w14:textId="77777777" w:rsidR="00160CD2" w:rsidRDefault="00160CD2" w:rsidP="00160CD2">
      <w:pPr>
        <w:pStyle w:val="Normaallaadveeb"/>
        <w:spacing w:before="0" w:beforeAutospacing="0" w:after="0" w:afterAutospacing="0"/>
        <w:jc w:val="both"/>
        <w:rPr>
          <w:ins w:id="183" w:author="Aili Sandre - JUSTDIGI" w:date="2025-09-22T12:01:00Z" w16du:dateUtc="2025-09-22T09:01:00Z"/>
        </w:rPr>
      </w:pPr>
    </w:p>
    <w:p w14:paraId="0DDA97A5" w14:textId="352934AC" w:rsidR="007117F8" w:rsidRPr="00B254C1" w:rsidRDefault="006003DA">
      <w:pPr>
        <w:pStyle w:val="Normaallaadveeb"/>
        <w:spacing w:before="0" w:beforeAutospacing="0" w:after="0" w:afterAutospacing="0"/>
        <w:jc w:val="both"/>
        <w:pPrChange w:id="184" w:author="Aili Sandre - JUSTDIGI" w:date="2025-09-22T12:01:00Z" w16du:dateUtc="2025-09-22T09:01:00Z">
          <w:pPr>
            <w:pStyle w:val="Normaallaadveeb"/>
            <w:spacing w:before="0"/>
            <w:jc w:val="both"/>
          </w:pPr>
        </w:pPrChange>
      </w:pPr>
      <w:r>
        <w:t>Isik</w:t>
      </w:r>
      <w:del w:id="185" w:author="Kärt Voor - JUSTDIGI" w:date="2025-09-24T11:40:00Z">
        <w:r w:rsidDel="006003DA">
          <w:delText>ud</w:delText>
        </w:r>
      </w:del>
      <w:r>
        <w:t>, kellel on</w:t>
      </w:r>
      <w:ins w:id="186" w:author="Kärt Voor - JUSTDIGI" w:date="2025-09-24T11:38:00Z">
        <w:r w:rsidR="235C8C61">
          <w:t xml:space="preserve"> käesoleva sead</w:t>
        </w:r>
      </w:ins>
      <w:ins w:id="187" w:author="Kärt Voor - JUSTDIGI" w:date="2025-09-24T11:40:00Z">
        <w:r w:rsidR="2466074B">
          <w:t>u</w:t>
        </w:r>
      </w:ins>
      <w:ins w:id="188" w:author="Kärt Voor - JUSTDIGI" w:date="2025-09-24T11:38:00Z">
        <w:r w:rsidR="235C8C61">
          <w:t>se</w:t>
        </w:r>
      </w:ins>
      <w:r>
        <w:t xml:space="preserve"> § 194</w:t>
      </w:r>
      <w:r w:rsidR="00E315B6">
        <w:t xml:space="preserve"> lõike 2 punktide</w:t>
      </w:r>
      <w:ins w:id="189" w:author="Kärt Voor - JUSTDIGI" w:date="2025-09-24T11:43:00Z">
        <w:r w:rsidR="7714A4F9">
          <w:t>s</w:t>
        </w:r>
      </w:ins>
      <w:r w:rsidR="00E315B6">
        <w:t xml:space="preserve"> 1, 3 või 5</w:t>
      </w:r>
      <w:r>
        <w:t xml:space="preserve"> </w:t>
      </w:r>
      <w:del w:id="190" w:author="Kärt Voor - JUSTDIGI" w:date="2025-09-24T11:43:00Z">
        <w:r w:rsidDel="006003DA">
          <w:delText>kohane</w:delText>
        </w:r>
      </w:del>
      <w:ins w:id="191" w:author="Kärt Voor - JUSTDIGI" w:date="2025-09-24T11:43:00Z">
        <w:r w:rsidR="0811EF44">
          <w:t xml:space="preserve">nimetatud </w:t>
        </w:r>
      </w:ins>
      <w:r>
        <w:t xml:space="preserve"> fluoritud kasvuhoonegaas</w:t>
      </w:r>
      <w:ins w:id="192" w:author="Aili Sandre - JUSTDIGI" w:date="2025-09-22T12:01:00Z">
        <w:r w:rsidR="00AD3A47">
          <w:t>e</w:t>
        </w:r>
      </w:ins>
      <w:del w:id="193" w:author="Aili Sandre - JUSTDIGI" w:date="2025-09-22T12:01:00Z">
        <w:r w:rsidDel="00E315B6">
          <w:delText>ide</w:delText>
        </w:r>
      </w:del>
      <w:r>
        <w:t xml:space="preserve"> </w:t>
      </w:r>
      <w:proofErr w:type="spellStart"/>
      <w:r>
        <w:t>käitleva</w:t>
      </w:r>
      <w:proofErr w:type="spellEnd"/>
      <w:r>
        <w:t xml:space="preserve"> isiku kutse-või osakutsetunnistus</w:t>
      </w:r>
      <w:ins w:id="194" w:author="Aili Sandre - JUSTDIGI" w:date="2025-09-22T12:01:00Z">
        <w:r w:rsidR="00AD3A47">
          <w:t>,</w:t>
        </w:r>
      </w:ins>
      <w:r w:rsidR="006914C1">
        <w:t xml:space="preserve"> </w:t>
      </w:r>
      <w:r w:rsidR="00E315B6">
        <w:t>pea</w:t>
      </w:r>
      <w:ins w:id="195" w:author="Kärt Voor - JUSTDIGI" w:date="2025-09-24T11:40:00Z">
        <w:r w:rsidR="07BA4BA7">
          <w:t>b</w:t>
        </w:r>
      </w:ins>
      <w:del w:id="196" w:author="Kärt Voor - JUSTDIGI" w:date="2025-09-24T11:40:00Z">
        <w:r w:rsidDel="00E315B6">
          <w:delText>vad</w:delText>
        </w:r>
      </w:del>
      <w:r w:rsidR="00E315B6">
        <w:t xml:space="preserve"> läbima</w:t>
      </w:r>
      <w:ins w:id="197" w:author="Kärt Voor - JUSTDIGI" w:date="2025-09-24T11:38:00Z">
        <w:r w:rsidR="11A83071">
          <w:t xml:space="preserve"> käesoleva seaduse</w:t>
        </w:r>
      </w:ins>
      <w:r w:rsidR="00E315B6">
        <w:t xml:space="preserve"> §</w:t>
      </w:r>
      <w:del w:id="198" w:author="Aili Sandre - JUSTDIGI" w:date="2025-09-22T12:02:00Z">
        <w:r w:rsidDel="00E315B6">
          <w:delText>-s</w:delText>
        </w:r>
      </w:del>
      <w:r w:rsidR="00E315B6">
        <w:t xml:space="preserve"> 195</w:t>
      </w:r>
      <w:r w:rsidR="00E315B6" w:rsidRPr="56250906">
        <w:rPr>
          <w:vertAlign w:val="superscript"/>
        </w:rPr>
        <w:t xml:space="preserve">1 </w:t>
      </w:r>
      <w:r w:rsidR="00E315B6">
        <w:t xml:space="preserve">lõikes 1 nimetatud täiendkoolituse või </w:t>
      </w:r>
      <w:proofErr w:type="spellStart"/>
      <w:r w:rsidR="00E315B6">
        <w:t>taastõendamise</w:t>
      </w:r>
      <w:proofErr w:type="spellEnd"/>
      <w:r w:rsidR="00E315B6">
        <w:t xml:space="preserve"> esimest korda hiljemalt </w:t>
      </w:r>
      <w:ins w:id="199" w:author="Kärt Voor - JUSTDIGI" w:date="2025-09-24T11:38:00Z">
        <w:r w:rsidR="1854005A">
          <w:t xml:space="preserve">2029. aasta </w:t>
        </w:r>
      </w:ins>
      <w:r w:rsidR="00E315B6">
        <w:t>12. märtsi</w:t>
      </w:r>
      <w:ins w:id="200" w:author="Kärt Voor - JUSTDIGI" w:date="2025-09-24T11:45:00Z">
        <w:r w:rsidR="25C9A614">
          <w:t>ks</w:t>
        </w:r>
      </w:ins>
      <w:del w:id="201" w:author="Kärt Voor - JUSTDIGI" w:date="2025-09-24T11:45:00Z">
        <w:r w:rsidDel="00E315B6">
          <w:delText>l</w:delText>
        </w:r>
      </w:del>
      <w:del w:id="202" w:author="Kärt Voor - JUSTDIGI" w:date="2025-09-24T11:38:00Z">
        <w:r w:rsidDel="00E315B6">
          <w:delText xml:space="preserve"> 2029</w:delText>
        </w:r>
      </w:del>
      <w:r w:rsidR="00E315B6">
        <w:t>.“.</w:t>
      </w:r>
    </w:p>
    <w:p w14:paraId="2755FF0D" w14:textId="77777777" w:rsidR="00631E92" w:rsidRDefault="00631E92" w:rsidP="008F0BEF">
      <w:pPr>
        <w:pStyle w:val="Pealkiri1"/>
        <w:keepNext w:val="0"/>
        <w:keepLines w:val="0"/>
        <w:spacing w:after="0" w:line="240" w:lineRule="auto"/>
        <w:ind w:left="-5"/>
        <w:rPr>
          <w:color w:val="auto"/>
        </w:rPr>
      </w:pPr>
      <w:bookmarkStart w:id="203" w:name="para249lg7"/>
      <w:bookmarkEnd w:id="203"/>
    </w:p>
    <w:p w14:paraId="563C815B" w14:textId="1806564A" w:rsidR="003F2F7A" w:rsidRPr="00F319C3" w:rsidRDefault="003F2F7A" w:rsidP="00AC123E">
      <w:pPr>
        <w:rPr>
          <w:bCs/>
        </w:rPr>
      </w:pPr>
      <w:r w:rsidRPr="00AC123E">
        <w:rPr>
          <w:b/>
          <w:bCs/>
        </w:rPr>
        <w:t>§ 2. Karistusregistri seaduse muutmine</w:t>
      </w:r>
    </w:p>
    <w:p w14:paraId="5264A5EE" w14:textId="3DB11C26" w:rsidR="003F2F7A" w:rsidRDefault="003F2F7A" w:rsidP="003F2F7A">
      <w:pPr>
        <w:rPr>
          <w:lang w:eastAsia="et-EE"/>
        </w:rPr>
      </w:pPr>
    </w:p>
    <w:p w14:paraId="66400A47" w14:textId="14F587C2" w:rsidR="003F2F7A" w:rsidRDefault="003F2F7A" w:rsidP="00AC123E">
      <w:pPr>
        <w:jc w:val="both"/>
        <w:rPr>
          <w:lang w:eastAsia="et-EE"/>
        </w:rPr>
      </w:pPr>
      <w:r>
        <w:rPr>
          <w:lang w:eastAsia="et-EE"/>
        </w:rPr>
        <w:t>Karistusregistri seaduses tehakse järgmised muudatused:</w:t>
      </w:r>
    </w:p>
    <w:p w14:paraId="54246694" w14:textId="77777777" w:rsidR="003F2F7A" w:rsidRDefault="003F2F7A" w:rsidP="00AC123E">
      <w:pPr>
        <w:jc w:val="both"/>
        <w:rPr>
          <w:lang w:eastAsia="et-EE"/>
        </w:rPr>
      </w:pPr>
    </w:p>
    <w:p w14:paraId="052CCD33" w14:textId="5F560300" w:rsidR="003F2F7A" w:rsidRPr="00AC123E" w:rsidRDefault="003F2F7A" w:rsidP="00AC123E">
      <w:pPr>
        <w:jc w:val="both"/>
        <w:rPr>
          <w:lang w:eastAsia="et-EE"/>
        </w:rPr>
      </w:pPr>
      <w:r w:rsidRPr="00AC123E">
        <w:rPr>
          <w:b/>
          <w:bCs/>
          <w:lang w:eastAsia="et-EE"/>
        </w:rPr>
        <w:t>1)</w:t>
      </w:r>
      <w:r w:rsidRPr="00AC123E">
        <w:rPr>
          <w:lang w:eastAsia="et-EE"/>
        </w:rPr>
        <w:t xml:space="preserve"> paragrahvi 5 lõiget 2 täiendatakse punktiga 9 järgmises sõnastuses:</w:t>
      </w:r>
      <w:del w:id="204" w:author="Aili Sandre - JUSTDIGI" w:date="2025-09-22T12:02:00Z" w16du:dateUtc="2025-09-22T09:02:00Z">
        <w:r w:rsidRPr="00AC123E" w:rsidDel="00AA2F8D">
          <w:rPr>
            <w:lang w:eastAsia="et-EE"/>
          </w:rPr>
          <w:delText xml:space="preserve"> </w:delText>
        </w:r>
      </w:del>
    </w:p>
    <w:p w14:paraId="0E26581B" w14:textId="366069B7" w:rsidR="003F2F7A" w:rsidRDefault="003F2F7A" w:rsidP="00AC123E">
      <w:pPr>
        <w:jc w:val="both"/>
        <w:rPr>
          <w:lang w:eastAsia="et-EE"/>
        </w:rPr>
      </w:pPr>
      <w:del w:id="205" w:author="Aili Sandre - JUSTDIGI" w:date="2025-09-22T12:02:00Z" w16du:dateUtc="2025-09-22T09:02:00Z">
        <w:r w:rsidRPr="003F2F7A" w:rsidDel="00AA2F8D">
          <w:rPr>
            <w:b/>
            <w:bCs/>
            <w:lang w:eastAsia="et-EE"/>
          </w:rPr>
          <w:delText> </w:delText>
        </w:r>
      </w:del>
      <w:r w:rsidRPr="00AC123E">
        <w:rPr>
          <w:lang w:eastAsia="et-EE"/>
        </w:rPr>
        <w:t xml:space="preserve">„9) käesoleva seaduse </w:t>
      </w:r>
      <w:r w:rsidR="00F40737" w:rsidRPr="00722891">
        <w:rPr>
          <w:color w:val="000000"/>
          <w:lang w:eastAsia="et-EE"/>
        </w:rPr>
        <w:t>§</w:t>
      </w:r>
      <w:r w:rsidRPr="00AC123E">
        <w:rPr>
          <w:lang w:eastAsia="et-EE"/>
        </w:rPr>
        <w:t xml:space="preserve"> 20 lõike 1 punktis </w:t>
      </w:r>
      <w:r w:rsidR="00A95DFB">
        <w:rPr>
          <w:lang w:eastAsia="et-EE"/>
        </w:rPr>
        <w:t>20</w:t>
      </w:r>
      <w:r w:rsidRPr="00AC123E">
        <w:rPr>
          <w:lang w:eastAsia="et-EE"/>
        </w:rPr>
        <w:t xml:space="preserve"> nimetatud juhul isiku karistatuse ja väärteo korduvuse arvestamisel.“</w:t>
      </w:r>
      <w:r>
        <w:rPr>
          <w:lang w:eastAsia="et-EE"/>
        </w:rPr>
        <w:t>;</w:t>
      </w:r>
    </w:p>
    <w:p w14:paraId="0EB40CE7" w14:textId="77777777" w:rsidR="003F2F7A" w:rsidRDefault="003F2F7A" w:rsidP="00AC123E">
      <w:pPr>
        <w:jc w:val="both"/>
        <w:rPr>
          <w:lang w:eastAsia="et-EE"/>
        </w:rPr>
      </w:pPr>
    </w:p>
    <w:p w14:paraId="2D597102" w14:textId="76DD0FAA" w:rsidR="003F2F7A" w:rsidRPr="00AC123E" w:rsidRDefault="003F2F7A" w:rsidP="00AC123E">
      <w:pPr>
        <w:jc w:val="both"/>
        <w:rPr>
          <w:lang w:eastAsia="et-EE"/>
        </w:rPr>
      </w:pPr>
      <w:r w:rsidRPr="00AC123E">
        <w:rPr>
          <w:b/>
          <w:bCs/>
          <w:lang w:eastAsia="et-EE"/>
        </w:rPr>
        <w:t>2)</w:t>
      </w:r>
      <w:r>
        <w:rPr>
          <w:b/>
          <w:bCs/>
          <w:lang w:eastAsia="et-EE"/>
        </w:rPr>
        <w:t xml:space="preserve"> </w:t>
      </w:r>
      <w:r w:rsidRPr="00AC123E">
        <w:rPr>
          <w:lang w:eastAsia="et-EE"/>
        </w:rPr>
        <w:t xml:space="preserve">paragrahvi 20 lõiget 1 täiendatakse punktiga </w:t>
      </w:r>
      <w:r w:rsidR="00A95DFB">
        <w:rPr>
          <w:lang w:eastAsia="et-EE"/>
        </w:rPr>
        <w:t>20</w:t>
      </w:r>
      <w:r w:rsidRPr="00AC123E">
        <w:rPr>
          <w:lang w:eastAsia="et-EE"/>
        </w:rPr>
        <w:t xml:space="preserve"> järgmises</w:t>
      </w:r>
      <w:r>
        <w:rPr>
          <w:lang w:eastAsia="et-EE"/>
        </w:rPr>
        <w:t xml:space="preserve"> </w:t>
      </w:r>
      <w:r w:rsidRPr="00AC123E">
        <w:rPr>
          <w:lang w:eastAsia="et-EE"/>
        </w:rPr>
        <w:t>sõnastuses:</w:t>
      </w:r>
      <w:del w:id="206" w:author="Aili Sandre - JUSTDIGI" w:date="2025-09-22T12:02:00Z" w16du:dateUtc="2025-09-22T09:02:00Z">
        <w:r w:rsidRPr="00AC123E" w:rsidDel="00AA2F8D">
          <w:rPr>
            <w:lang w:eastAsia="et-EE"/>
          </w:rPr>
          <w:delText xml:space="preserve"> </w:delText>
        </w:r>
      </w:del>
    </w:p>
    <w:p w14:paraId="024DC065" w14:textId="5DD3F7D2" w:rsidR="00F40737" w:rsidRPr="00722891" w:rsidRDefault="003F2F7A" w:rsidP="00F40737">
      <w:pPr>
        <w:pStyle w:val="Vahedeta"/>
      </w:pPr>
      <w:del w:id="207" w:author="Aili Sandre - JUSTDIGI" w:date="2025-09-22T12:02:00Z" w16du:dateUtc="2025-09-22T09:02:00Z">
        <w:r w:rsidRPr="00AC123E" w:rsidDel="00AA2F8D">
          <w:delText> </w:delText>
        </w:r>
      </w:del>
      <w:r>
        <w:t>„</w:t>
      </w:r>
      <w:r w:rsidR="00F40737">
        <w:t>20</w:t>
      </w:r>
      <w:commentRangeStart w:id="208"/>
      <w:r w:rsidRPr="00AC123E">
        <w:t xml:space="preserve">) </w:t>
      </w:r>
      <w:bookmarkStart w:id="209" w:name="_Hlk196863281"/>
      <w:r w:rsidRPr="00AC123E">
        <w:t xml:space="preserve">kohtuvälisel menetlejal </w:t>
      </w:r>
      <w:r w:rsidR="00A95DFB">
        <w:t>atmosfääriõhu kaitse seaduse</w:t>
      </w:r>
      <w:r w:rsidR="00A95DFB" w:rsidRPr="00110EE7">
        <w:rPr>
          <w:szCs w:val="24"/>
        </w:rPr>
        <w:t xml:space="preserve"> §-d</w:t>
      </w:r>
      <w:r w:rsidR="00A95DFB">
        <w:rPr>
          <w:szCs w:val="24"/>
        </w:rPr>
        <w:t>e</w:t>
      </w:r>
      <w:r w:rsidR="00A95DFB" w:rsidRPr="00110EE7">
        <w:rPr>
          <w:szCs w:val="24"/>
        </w:rPr>
        <w:t xml:space="preserve"> 236</w:t>
      </w:r>
      <w:r w:rsidR="00A95DFB" w:rsidRPr="00110EE7">
        <w:rPr>
          <w:szCs w:val="24"/>
          <w:vertAlign w:val="superscript"/>
        </w:rPr>
        <w:t>1</w:t>
      </w:r>
      <w:r w:rsidR="00A95DFB" w:rsidRPr="00110EE7">
        <w:rPr>
          <w:szCs w:val="24"/>
        </w:rPr>
        <w:t>, 238, 240</w:t>
      </w:r>
      <w:r w:rsidR="00A95DFB" w:rsidRPr="00110EE7">
        <w:rPr>
          <w:szCs w:val="24"/>
          <w:vertAlign w:val="superscript"/>
        </w:rPr>
        <w:t>1</w:t>
      </w:r>
      <w:r w:rsidR="00A95DFB" w:rsidRPr="00110EE7">
        <w:rPr>
          <w:szCs w:val="24"/>
        </w:rPr>
        <w:t>, 244, 244</w:t>
      </w:r>
      <w:r w:rsidR="00A95DFB" w:rsidRPr="00110EE7">
        <w:rPr>
          <w:szCs w:val="24"/>
          <w:vertAlign w:val="superscript"/>
        </w:rPr>
        <w:t>1</w:t>
      </w:r>
      <w:r w:rsidR="00F40737">
        <w:rPr>
          <w:szCs w:val="24"/>
          <w:vertAlign w:val="superscript"/>
        </w:rPr>
        <w:t xml:space="preserve"> </w:t>
      </w:r>
      <w:r w:rsidR="00F40737">
        <w:rPr>
          <w:szCs w:val="24"/>
        </w:rPr>
        <w:t>järgi alustatud</w:t>
      </w:r>
      <w:r w:rsidRPr="00AC123E">
        <w:t xml:space="preserve"> väärteo</w:t>
      </w:r>
      <w:r w:rsidR="00F40737">
        <w:t xml:space="preserve">menetluses </w:t>
      </w:r>
      <w:commentRangeEnd w:id="208"/>
      <w:r w:rsidR="000E7DED">
        <w:rPr>
          <w:rStyle w:val="Kommentaariviide"/>
        </w:rPr>
        <w:commentReference w:id="208"/>
      </w:r>
      <w:r w:rsidR="00F40737">
        <w:t>nimetatud korduvuse kontrollimiseks, kui</w:t>
      </w:r>
      <w:r w:rsidR="00F40737" w:rsidRPr="00F40737">
        <w:t xml:space="preserve"> </w:t>
      </w:r>
      <w:r w:rsidR="00F40737" w:rsidRPr="00722891">
        <w:t>karistusandmete registrisse kandmisest ei ole möödunud rohkem kui viis aastat.</w:t>
      </w:r>
      <w:ins w:id="210" w:author="Aili Sandre - JUSTDIGI" w:date="2025-09-22T12:03:00Z" w16du:dateUtc="2025-09-22T09:03:00Z">
        <w:r w:rsidR="00CB4865">
          <w:t>“</w:t>
        </w:r>
      </w:ins>
      <w:del w:id="211" w:author="Aili Sandre - JUSTDIGI" w:date="2025-09-22T12:03:00Z" w16du:dateUtc="2025-09-22T09:03:00Z">
        <w:r w:rsidR="00F40737" w:rsidRPr="00722891" w:rsidDel="00C549AB">
          <w:delText>"</w:delText>
        </w:r>
      </w:del>
      <w:r w:rsidR="00F40737">
        <w:t>.</w:t>
      </w:r>
    </w:p>
    <w:bookmarkEnd w:id="209"/>
    <w:p w14:paraId="520C57B0" w14:textId="5C805688" w:rsidR="003F2F7A" w:rsidRDefault="003F2F7A" w:rsidP="00A95DFB">
      <w:pPr>
        <w:pStyle w:val="Vahedeta"/>
      </w:pPr>
    </w:p>
    <w:p w14:paraId="6DABF0F5" w14:textId="77777777" w:rsidR="00F40737" w:rsidRDefault="00F40737" w:rsidP="00036729">
      <w:pPr>
        <w:pStyle w:val="Vahedeta"/>
        <w:ind w:left="0" w:firstLine="0"/>
      </w:pPr>
    </w:p>
    <w:p w14:paraId="25D5895D" w14:textId="77777777" w:rsidR="003377A5" w:rsidRDefault="003377A5" w:rsidP="00AC123E">
      <w:pPr>
        <w:pStyle w:val="Pealkiri1"/>
        <w:keepNext w:val="0"/>
        <w:keepLines w:val="0"/>
        <w:spacing w:after="0" w:line="240" w:lineRule="auto"/>
        <w:ind w:left="0" w:firstLine="0"/>
        <w:rPr>
          <w:color w:val="auto"/>
        </w:rPr>
      </w:pPr>
    </w:p>
    <w:p w14:paraId="1C973144" w14:textId="0572E6FB" w:rsidR="009C53BD" w:rsidRPr="002556E4" w:rsidRDefault="003377A5" w:rsidP="00DA5350">
      <w:pPr>
        <w:pStyle w:val="Pealkiri1"/>
        <w:keepNext w:val="0"/>
        <w:keepLines w:val="0"/>
        <w:spacing w:after="0" w:line="240" w:lineRule="auto"/>
        <w:ind w:left="-5"/>
        <w:rPr>
          <w:color w:val="auto"/>
        </w:rPr>
      </w:pPr>
      <w:r w:rsidRPr="6B280350">
        <w:rPr>
          <w:color w:val="auto"/>
        </w:rPr>
        <w:t>§</w:t>
      </w:r>
      <w:r>
        <w:rPr>
          <w:color w:val="auto"/>
        </w:rPr>
        <w:t xml:space="preserve"> </w:t>
      </w:r>
      <w:r w:rsidR="003F2F7A">
        <w:rPr>
          <w:color w:val="auto"/>
        </w:rPr>
        <w:t>3</w:t>
      </w:r>
      <w:r>
        <w:rPr>
          <w:color w:val="auto"/>
        </w:rPr>
        <w:t xml:space="preserve">. </w:t>
      </w:r>
      <w:r w:rsidR="3FA528DB" w:rsidRPr="6B280350">
        <w:rPr>
          <w:color w:val="auto"/>
        </w:rPr>
        <w:t>Seaduse jõustumine</w:t>
      </w:r>
    </w:p>
    <w:p w14:paraId="6F49B12D" w14:textId="59EB12AE" w:rsidR="009C53BD" w:rsidRPr="002556E4" w:rsidRDefault="009C53BD" w:rsidP="00DA5350">
      <w:pPr>
        <w:jc w:val="both"/>
      </w:pPr>
    </w:p>
    <w:p w14:paraId="35D1A024" w14:textId="2BA9992C" w:rsidR="009C53BD" w:rsidRPr="002556E4" w:rsidRDefault="00055FA4" w:rsidP="008F0BEF">
      <w:pPr>
        <w:ind w:left="-15"/>
        <w:jc w:val="both"/>
      </w:pPr>
      <w:r w:rsidRPr="00AD10BB">
        <w:t xml:space="preserve">Käesolev seadus jõustub </w:t>
      </w:r>
      <w:r w:rsidR="000D3645">
        <w:t>202</w:t>
      </w:r>
      <w:r w:rsidR="00B276FD">
        <w:t>6</w:t>
      </w:r>
      <w:r w:rsidR="00140ACC">
        <w:t xml:space="preserve">. </w:t>
      </w:r>
      <w:r w:rsidRPr="00AD10BB">
        <w:t>aasta</w:t>
      </w:r>
      <w:r w:rsidR="00140ACC">
        <w:t xml:space="preserve"> 1. </w:t>
      </w:r>
      <w:r w:rsidR="00B276FD">
        <w:t>jaanuari</w:t>
      </w:r>
      <w:r w:rsidR="00AC546E">
        <w:t>l.</w:t>
      </w:r>
    </w:p>
    <w:p w14:paraId="474920F5" w14:textId="7839A6E7" w:rsidR="005013B1" w:rsidRDefault="005013B1" w:rsidP="008F0BEF">
      <w:pPr>
        <w:jc w:val="both"/>
      </w:pPr>
    </w:p>
    <w:p w14:paraId="3C8E6ACC" w14:textId="77777777" w:rsidR="00631E92" w:rsidRDefault="00631E92" w:rsidP="008F0BEF">
      <w:pPr>
        <w:jc w:val="both"/>
      </w:pPr>
    </w:p>
    <w:p w14:paraId="689271B9" w14:textId="77777777" w:rsidR="00631E92" w:rsidRDefault="00631E92" w:rsidP="008F0BEF">
      <w:pPr>
        <w:jc w:val="both"/>
      </w:pPr>
    </w:p>
    <w:p w14:paraId="43C28999" w14:textId="77777777" w:rsidR="00631E92" w:rsidRPr="002556E4" w:rsidRDefault="00631E92" w:rsidP="00DA5350">
      <w:pPr>
        <w:jc w:val="both"/>
      </w:pPr>
    </w:p>
    <w:p w14:paraId="12D5CEE4" w14:textId="292870D1" w:rsidR="009C53BD" w:rsidRPr="002556E4" w:rsidRDefault="007172E1" w:rsidP="008F0BEF">
      <w:pPr>
        <w:ind w:left="-5"/>
        <w:jc w:val="both"/>
      </w:pPr>
      <w:r w:rsidRPr="002556E4">
        <w:t xml:space="preserve">Lauri </w:t>
      </w:r>
      <w:proofErr w:type="spellStart"/>
      <w:r w:rsidRPr="002556E4">
        <w:t>Hussar</w:t>
      </w:r>
      <w:proofErr w:type="spellEnd"/>
    </w:p>
    <w:p w14:paraId="2F6EB4AE" w14:textId="0F7CB8ED" w:rsidR="009C53BD" w:rsidRPr="002556E4" w:rsidRDefault="00055FA4" w:rsidP="008F0BEF">
      <w:pPr>
        <w:ind w:left="-5"/>
        <w:jc w:val="both"/>
      </w:pPr>
      <w:r w:rsidRPr="002556E4">
        <w:lastRenderedPageBreak/>
        <w:t>Riigikogu esimees</w:t>
      </w:r>
    </w:p>
    <w:p w14:paraId="4516455C" w14:textId="2C9E7ACB" w:rsidR="009C53BD" w:rsidRPr="002556E4" w:rsidRDefault="009C53BD" w:rsidP="00DA5350">
      <w:pPr>
        <w:jc w:val="both"/>
      </w:pPr>
    </w:p>
    <w:p w14:paraId="790BA8DB" w14:textId="2932637C" w:rsidR="00F0398C" w:rsidRPr="002B182F" w:rsidRDefault="00F0398C" w:rsidP="008F0BEF">
      <w:pPr>
        <w:widowControl w:val="0"/>
        <w:pBdr>
          <w:bottom w:val="single" w:sz="12" w:space="11" w:color="auto"/>
        </w:pBdr>
        <w:autoSpaceDN w:val="0"/>
        <w:jc w:val="both"/>
        <w:textAlignment w:val="baseline"/>
        <w:rPr>
          <w:rFonts w:eastAsia="Arial Unicode MS"/>
          <w:kern w:val="3"/>
        </w:rPr>
      </w:pPr>
      <w:r w:rsidRPr="6C19D36D">
        <w:rPr>
          <w:rFonts w:eastAsia="Arial Unicode MS"/>
          <w:kern w:val="3"/>
        </w:rPr>
        <w:t>Tallinn,</w:t>
      </w:r>
      <w:r w:rsidRPr="002B182F">
        <w:rPr>
          <w:rFonts w:eastAsia="Arial Unicode MS"/>
          <w:kern w:val="3"/>
        </w:rPr>
        <w:tab/>
      </w:r>
      <w:r w:rsidRPr="002B182F">
        <w:rPr>
          <w:rFonts w:eastAsia="Arial Unicode MS"/>
          <w:kern w:val="3"/>
        </w:rPr>
        <w:tab/>
      </w:r>
      <w:r w:rsidRPr="6C19D36D">
        <w:rPr>
          <w:rFonts w:eastAsia="Arial Unicode MS"/>
          <w:kern w:val="3"/>
        </w:rPr>
        <w:t>202</w:t>
      </w:r>
      <w:r w:rsidR="00140ACC">
        <w:rPr>
          <w:rFonts w:eastAsia="Arial Unicode MS"/>
          <w:kern w:val="3"/>
        </w:rPr>
        <w:t>5</w:t>
      </w:r>
    </w:p>
    <w:p w14:paraId="4F59D843" w14:textId="07723434" w:rsidR="00F0398C" w:rsidRDefault="00F0398C" w:rsidP="008F0BEF">
      <w:pPr>
        <w:jc w:val="both"/>
      </w:pPr>
      <w:r w:rsidRPr="6C19D36D">
        <w:rPr>
          <w:rFonts w:eastAsia="Arial Unicode MS"/>
          <w:kern w:val="3"/>
        </w:rPr>
        <w:t xml:space="preserve">Algatab Vabariigi Valitsus </w:t>
      </w:r>
      <w:r>
        <w:t>… 202</w:t>
      </w:r>
      <w:r w:rsidR="00140ACC">
        <w:t>5</w:t>
      </w:r>
      <w:r>
        <w:t>. a</w:t>
      </w:r>
    </w:p>
    <w:p w14:paraId="2E59293D" w14:textId="61C75221" w:rsidR="00B00798" w:rsidRDefault="00B00798" w:rsidP="00DA5350">
      <w:pPr>
        <w:jc w:val="both"/>
      </w:pPr>
    </w:p>
    <w:p w14:paraId="02D73AB3" w14:textId="4AF7032B" w:rsidR="00B00798" w:rsidRDefault="00B00798" w:rsidP="00DA5350">
      <w:pPr>
        <w:jc w:val="both"/>
      </w:pPr>
      <w:r w:rsidRPr="6C19D36D">
        <w:t>Vabariigi Valitsuse nimel</w:t>
      </w:r>
    </w:p>
    <w:p w14:paraId="3F19E86C" w14:textId="7D9CBF3B" w:rsidR="00B00798" w:rsidRPr="002556E4" w:rsidRDefault="00B00798" w:rsidP="00DA5350">
      <w:pPr>
        <w:jc w:val="both"/>
      </w:pPr>
    </w:p>
    <w:p w14:paraId="587442DA" w14:textId="77777777" w:rsidR="007172E1" w:rsidRPr="002556E4" w:rsidRDefault="00055FA4" w:rsidP="00DA5350">
      <w:pPr>
        <w:ind w:left="-5" w:right="6461"/>
        <w:jc w:val="both"/>
      </w:pPr>
      <w:r w:rsidRPr="002556E4">
        <w:t xml:space="preserve">(allkirjastatud digitaalselt) </w:t>
      </w:r>
      <w:r w:rsidRPr="002556E4">
        <w:rPr>
          <w:i/>
        </w:rPr>
        <w:t>allkirjastaja nimi</w:t>
      </w:r>
    </w:p>
    <w:p w14:paraId="7F823CEE" w14:textId="61A61FC2" w:rsidR="009C53BD" w:rsidRPr="002556E4" w:rsidRDefault="00055FA4" w:rsidP="00DA5350">
      <w:pPr>
        <w:ind w:left="-5" w:right="6461"/>
        <w:jc w:val="both"/>
      </w:pPr>
      <w:r w:rsidRPr="002556E4">
        <w:t>Valitsuse nõunik</w:t>
      </w:r>
    </w:p>
    <w:sectPr w:rsidR="009C53BD" w:rsidRPr="002556E4" w:rsidSect="00BD6305">
      <w:footerReference w:type="even" r:id="rId15"/>
      <w:footerReference w:type="default" r:id="rId16"/>
      <w:footerReference w:type="first" r:id="rId17"/>
      <w:pgSz w:w="11906" w:h="16838"/>
      <w:pgMar w:top="1134" w:right="1134" w:bottom="1134" w:left="1701" w:header="709" w:footer="714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Kärt Voor - JUSTDIGI" w:date="2025-10-01T10:15:00Z" w:initials="KV">
    <w:p w14:paraId="76C0E5FF" w14:textId="77777777" w:rsidR="000972D8" w:rsidRDefault="000972D8" w:rsidP="000972D8">
      <w:pPr>
        <w:pStyle w:val="Kommentaaritekst"/>
        <w:ind w:left="0" w:firstLine="0"/>
        <w:jc w:val="left"/>
      </w:pPr>
      <w:r>
        <w:rPr>
          <w:rStyle w:val="Kommentaariviide"/>
        </w:rPr>
        <w:annotationRef/>
      </w:r>
      <w:r>
        <w:t>Palume läbivalt üle kontrollida ja parandada vajalikud viited seoses EL õigusaktide avaldamismärkes olevate leheküljenumbritega. Alates 1. oktoobrist 2023. a avaldatud EL õigusaktide avaldamismärkes ei ole enam traditsioonilist leheküljenumbrite kasutamist, sest enam ei ole ELT-s päevakirjeid, vaid iga akt on eraldi omaette dokument (Abouhttps://eur-lex.europa.eu/content/help/oj/about-oj.htmlt the Official Journal - EUR-Lex).</w:t>
      </w:r>
    </w:p>
  </w:comment>
  <w:comment w:id="4" w:author="Kärt Voor - JUSTDIGI" w:date="2025-10-01T10:05:00Z" w:initials="KV">
    <w:p w14:paraId="1FCC1F6E" w14:textId="20899879" w:rsidR="000972D8" w:rsidRDefault="000972D8" w:rsidP="000972D8">
      <w:pPr>
        <w:pStyle w:val="Kommentaaritekst"/>
        <w:ind w:left="0" w:firstLine="0"/>
        <w:jc w:val="left"/>
      </w:pPr>
      <w:r>
        <w:rPr>
          <w:rStyle w:val="Kommentaariviide"/>
        </w:rPr>
        <w:annotationRef/>
      </w:r>
      <w:r>
        <w:t>7. ptk 1. jao pealkiri on: "Kasvuhoonegaaside lubatud heitkogustega kauplemine", seega täiendus §-ga, mille sisuks „kasutamine“ väljub ptk sisust.</w:t>
      </w:r>
    </w:p>
    <w:p w14:paraId="6FF561DD" w14:textId="77777777" w:rsidR="000972D8" w:rsidRDefault="000972D8" w:rsidP="000972D8">
      <w:pPr>
        <w:pStyle w:val="Kommentaaritekst"/>
        <w:ind w:left="0" w:firstLine="0"/>
        <w:jc w:val="left"/>
      </w:pPr>
      <w:r>
        <w:t>Palume ka jao pealkirja täiendada.</w:t>
      </w:r>
    </w:p>
  </w:comment>
  <w:comment w:id="16" w:author="Kärt Voor - JUSTDIGI" w:date="2025-09-24T11:44:00Z" w:initials="KJ">
    <w:p w14:paraId="2178B199" w14:textId="17C18E5E" w:rsidR="0084283D" w:rsidRDefault="0084283D">
      <w:r>
        <w:annotationRef/>
      </w:r>
      <w:r w:rsidRPr="76520703">
        <w:t>Kuivõrd sellele määrusele viidatakse esmakordselt p-s 2, siis tuleb esitada avaldamismärge selles punktis ja siit välja jätta. HÕNTE § 29 lg-d 3 ja 4.</w:t>
      </w:r>
    </w:p>
    <w:p w14:paraId="2CE94DD9" w14:textId="611019E8" w:rsidR="0084283D" w:rsidRDefault="0084283D"/>
  </w:comment>
  <w:comment w:id="20" w:author="Kärt Voor - JUSTDIGI" w:date="2025-10-01T10:17:00Z" w:initials="KV">
    <w:p w14:paraId="023A5839" w14:textId="77777777" w:rsidR="00650938" w:rsidRDefault="00650938" w:rsidP="00650938">
      <w:pPr>
        <w:pStyle w:val="Kommentaaritekst"/>
        <w:ind w:left="0" w:firstLine="0"/>
        <w:jc w:val="left"/>
      </w:pPr>
      <w:r>
        <w:rPr>
          <w:rStyle w:val="Kommentaariviide"/>
        </w:rPr>
        <w:annotationRef/>
      </w:r>
      <w:r>
        <w:t>FOKA registrisse kandmist reguleerib AÕKS § 193.  Seetõttu ei saa registrisse kandmist reguleerida AÕKS§-s 192. Palume EN parandada.</w:t>
      </w:r>
    </w:p>
  </w:comment>
  <w:comment w:id="23" w:author="Kärt Voor - JUSTDIGI" w:date="2025-09-24T13:13:00Z" w:initials="KJ">
    <w:p w14:paraId="52BE3122" w14:textId="3F14CFBB" w:rsidR="0084283D" w:rsidRDefault="0084283D">
      <w:r>
        <w:annotationRef/>
      </w:r>
      <w:r w:rsidRPr="1A7256E9">
        <w:t>Kuivõrd lisasid ei ole loetletud (nagu p-des 1 ja 2), siis viidatakse kõigile lisadele - kas see on olnud eesmärk? Kui ei, siis palume asjakohased lisad loetleda.</w:t>
      </w:r>
    </w:p>
  </w:comment>
  <w:comment w:id="25" w:author="Kärt Voor - JUSTDIGI" w:date="2025-10-01T10:20:00Z" w:initials="KV">
    <w:p w14:paraId="4A1AF22A" w14:textId="77777777" w:rsidR="00650938" w:rsidRDefault="00650938" w:rsidP="00650938">
      <w:pPr>
        <w:pStyle w:val="Kommentaaritekst"/>
        <w:ind w:left="0" w:firstLine="0"/>
        <w:jc w:val="left"/>
      </w:pPr>
      <w:r>
        <w:rPr>
          <w:rStyle w:val="Kommentaariviide"/>
        </w:rPr>
        <w:annotationRef/>
      </w:r>
      <w:r>
        <w:t>Normi pealkirjas on "registrisse kandmine", aga lõigetes on "registreerimine". Ei ole selge, kas ja mis vahe on kandmisel ja registreerimisel. Palume AÕKS §-d 193 ja 193 üle vaadata ja täpsustada, et selguks, kas tegevus on registrisse kandmine või registreerimine.</w:t>
      </w:r>
    </w:p>
  </w:comment>
  <w:comment w:id="29" w:author="Kärt Voor - JUSTDIGI" w:date="2025-09-24T13:24:00Z" w:initials="KJ">
    <w:p w14:paraId="7D0174A6" w14:textId="215FB228" w:rsidR="0084283D" w:rsidRDefault="0084283D">
      <w:r>
        <w:annotationRef/>
      </w:r>
      <w:r w:rsidRPr="7DE9CDAF">
        <w:t>SK-st selgub, et tegemist on AÕKS § 194 lg-s 1 nimetatud isikuga:  Fluoritud kasvuhoonegaaside käitlemisega tegeleval füüsilisel isikul (edaspidi </w:t>
      </w:r>
      <w:r w:rsidRPr="236022E9">
        <w:rPr>
          <w:i/>
          <w:iCs/>
        </w:rPr>
        <w:t>töötaja</w:t>
      </w:r>
      <w:r w:rsidRPr="11F1F9E9">
        <w:t>)..</w:t>
      </w:r>
    </w:p>
    <w:p w14:paraId="0D158234" w14:textId="00DA81FC" w:rsidR="0084283D" w:rsidRDefault="0084283D"/>
    <w:p w14:paraId="2282E47C" w14:textId="6DB786DD" w:rsidR="0084283D" w:rsidRDefault="0084283D">
      <w:r w:rsidRPr="457E8EC6">
        <w:t>Kuna on määratud lühend, siis tuleb seda edaspidi kasutada (HÕNTE § 19 lg 5).</w:t>
      </w:r>
    </w:p>
    <w:p w14:paraId="15B94AA8" w14:textId="54E39ABC" w:rsidR="0084283D" w:rsidRDefault="0084283D"/>
    <w:p w14:paraId="1354A2C8" w14:textId="7910EA98" w:rsidR="0084283D" w:rsidRDefault="0084283D">
      <w:r w:rsidRPr="1CC7D28B">
        <w:t>Kuivõrd "pädev töötaja" või "töötaja" ei anna infot, et mõeldakse just AÕKS § 194 lg-s 1 nimetatud isikut, siis palume esitada viide § 194 lõikele 1: Käesoleva seaduse § 194 lõikes 1 nimetatud isik peab...</w:t>
      </w:r>
    </w:p>
  </w:comment>
  <w:comment w:id="31" w:author="Kärt Voor - JUSTDIGI" w:date="2025-09-24T13:30:00Z" w:initials="KJ">
    <w:p w14:paraId="112D0405" w14:textId="3B94E90F" w:rsidR="0084283D" w:rsidRDefault="0084283D">
      <w:r>
        <w:annotationRef/>
      </w:r>
      <w:r w:rsidRPr="36119CC9">
        <w:t>EN kohaselt on lg-s 4 kolm punkti, seega viidata lg-le 4 tervikuna.</w:t>
      </w:r>
    </w:p>
  </w:comment>
  <w:comment w:id="33" w:author="Kärt Voor - JUSTDIGI" w:date="2025-09-24T13:29:00Z" w:initials="KJ">
    <w:p w14:paraId="0CB80317" w14:textId="11EF6B6C" w:rsidR="0084283D" w:rsidRDefault="0084283D">
      <w:r>
        <w:annotationRef/>
      </w:r>
      <w:r w:rsidRPr="3F11308D">
        <w:t>EN kohaselt on lg-s 4 kolm punkti, seega viidata lg-le 4 tervikuna.</w:t>
      </w:r>
    </w:p>
  </w:comment>
  <w:comment w:id="34" w:author="Aili Sandre - JUSTDIGI" w:date="2025-09-19T14:49:00Z" w:initials="AS">
    <w:p w14:paraId="52D0C833" w14:textId="77777777" w:rsidR="00D47BA6" w:rsidRDefault="00D47BA6" w:rsidP="00D47BA6">
      <w:pPr>
        <w:pStyle w:val="Kommentaaritekst"/>
        <w:ind w:left="0" w:firstLine="0"/>
        <w:jc w:val="left"/>
      </w:pPr>
      <w:r>
        <w:rPr>
          <w:rStyle w:val="Kommentaariviide"/>
        </w:rPr>
        <w:annotationRef/>
      </w:r>
      <w:r>
        <w:t>Ümberehitamine tähendab samuti muutmist.</w:t>
      </w:r>
    </w:p>
  </w:comment>
  <w:comment w:id="39" w:author="Kärt Voor - JUSTDIGI" w:date="2025-09-24T13:31:00Z" w:initials="KJ">
    <w:p w14:paraId="2934E606" w14:textId="6D4FF75A" w:rsidR="0084283D" w:rsidRDefault="0084283D">
      <w:r>
        <w:annotationRef/>
      </w:r>
      <w:r w:rsidRPr="7786C408">
        <w:t>Semikooloni asemel peab olema punkt.</w:t>
      </w:r>
    </w:p>
  </w:comment>
  <w:comment w:id="47" w:author="Kärt Voor - JUSTDIGI" w:date="2025-09-24T13:39:00Z" w:initials="KJ">
    <w:p w14:paraId="7C46CA85" w14:textId="522F22AF" w:rsidR="0084283D" w:rsidRDefault="0084283D">
      <w:r>
        <w:annotationRef/>
      </w:r>
      <w:r w:rsidRPr="7C5E257D">
        <w:t>Kuigi palusime I ringil lg 3 välja jätta, siis tõstatame küsimuse ja palume SK-s selgitada, millise kutseseaduse § 22 lg-s 1 nimetatud aluse kohaselt on sellises olukorras võimalik kutsetunnistus kehtetuks tunnistada. Oluline, et ka kutseseaduses oleks alus, mis sellisel juhul võimaldaks kutsetunnistuse kehtetuks tunnistada.</w:t>
      </w:r>
    </w:p>
    <w:p w14:paraId="2F53CAC1" w14:textId="2B4ACC93" w:rsidR="0084283D" w:rsidRDefault="0084283D"/>
    <w:p w14:paraId="1E41D0BB" w14:textId="32BFEE96" w:rsidR="0084283D" w:rsidRDefault="0084283D"/>
  </w:comment>
  <w:comment w:id="61" w:author="Kärt Voor - JUSTDIGI" w:date="2025-09-24T13:45:00Z" w:initials="KJ">
    <w:p w14:paraId="3DDF9ABB" w14:textId="6F43F223" w:rsidR="0084283D" w:rsidRDefault="0084283D">
      <w:r>
        <w:annotationRef/>
      </w:r>
      <w:r w:rsidRPr="6DAB34BE">
        <w:t>Kui seadmetüübid on nimetatud § 197 lg-s 1, siis palume viidet täiendada ja lg täpsusega viidata.</w:t>
      </w:r>
    </w:p>
  </w:comment>
  <w:comment w:id="67" w:author="Aili Sandre - JUSTDIGI" w:date="2025-09-22T10:35:00Z" w:initials="AS">
    <w:p w14:paraId="26A3EC5C" w14:textId="77777777" w:rsidR="00B05EF8" w:rsidRDefault="00B05EF8" w:rsidP="00B05EF8">
      <w:pPr>
        <w:pStyle w:val="Kommentaaritekst"/>
        <w:ind w:left="0" w:firstLine="0"/>
        <w:jc w:val="left"/>
      </w:pPr>
      <w:r>
        <w:rPr>
          <w:rStyle w:val="Kommentaariviide"/>
        </w:rPr>
        <w:annotationRef/>
      </w:r>
      <w:r>
        <w:t>Automaatset nummerdust ei kasutata.</w:t>
      </w:r>
    </w:p>
  </w:comment>
  <w:comment w:id="74" w:author="Kärt Voor - JUSTDIGI" w:date="2025-10-01T10:26:00Z" w:initials="KV">
    <w:p w14:paraId="5D037B8E" w14:textId="77777777" w:rsidR="00586E47" w:rsidRDefault="00586E47" w:rsidP="00586E47">
      <w:pPr>
        <w:pStyle w:val="Kommentaaritekst"/>
        <w:ind w:left="0" w:firstLine="0"/>
        <w:jc w:val="left"/>
      </w:pPr>
      <w:r>
        <w:rPr>
          <w:rStyle w:val="Kommentaariviide"/>
        </w:rPr>
        <w:annotationRef/>
      </w:r>
      <w:r>
        <w:t>Palume kontrollida lisatavad normi sisu ja 6. jao pealkirja kooskõla. Kui lisatav kuulub sisuliselt sellesse jakku, siis palume SK-s selgitada, kas väävelheksafluoriidi sisaldav pingejaotla on jao pealkirjas märgitud a) fluoritud kasvuhoonegaas või b) osoonikihti kahandav aine ning kas see jaotla on seade või süsteem.</w:t>
      </w:r>
    </w:p>
  </w:comment>
  <w:comment w:id="84" w:author="Aili Sandre - JUSTDIGI" w:date="2025-09-22T10:40:00Z" w:initials="AS">
    <w:p w14:paraId="55355754" w14:textId="711443D1" w:rsidR="00C633BB" w:rsidRDefault="00C633BB" w:rsidP="00C633BB">
      <w:pPr>
        <w:pStyle w:val="Kommentaaritekst"/>
        <w:ind w:left="0" w:firstLine="0"/>
        <w:jc w:val="left"/>
      </w:pPr>
      <w:r>
        <w:rPr>
          <w:rStyle w:val="Kommentaariviide"/>
        </w:rPr>
        <w:annotationRef/>
      </w:r>
      <w:r>
        <w:t>Erisuse asemel sobib paremini erand</w:t>
      </w:r>
    </w:p>
  </w:comment>
  <w:comment w:id="85" w:author="Kärt Voor - JUSTDIGI" w:date="2025-09-24T13:58:00Z" w:initials="KJ">
    <w:p w14:paraId="6EF31C2F" w14:textId="1D928484" w:rsidR="0084283D" w:rsidRDefault="0084283D">
      <w:r>
        <w:annotationRef/>
      </w:r>
      <w:r w:rsidRPr="1F1F1751">
        <w:t>Ebaselge, mis on "riigihankel põhinev erisus". Palume seda SK-s avada ja selgitada. Sellist terminit ei ole ka teistes õigusaktides. Palume EN-s termin avada või kasutada EN-s  Eesti õigusaktides kasutatavat terminit.</w:t>
      </w:r>
    </w:p>
  </w:comment>
  <w:comment w:id="98" w:author="Aili Sandre - JUSTDIGI" w:date="2025-09-22T13:47:00Z" w:initials="AS">
    <w:p w14:paraId="3D001284" w14:textId="77777777" w:rsidR="00176922" w:rsidRDefault="00176922" w:rsidP="00176922">
      <w:pPr>
        <w:pStyle w:val="Kommentaaritekst"/>
        <w:ind w:left="0" w:firstLine="0"/>
        <w:jc w:val="left"/>
      </w:pPr>
      <w:r>
        <w:rPr>
          <w:rStyle w:val="Kommentaariviide"/>
        </w:rPr>
        <w:annotationRef/>
      </w:r>
      <w:r>
        <w:t>...või on (nende määruste) nõudeid korduvalt rikkunud,...</w:t>
      </w:r>
    </w:p>
  </w:comment>
  <w:comment w:id="137" w:author="Kärt Voor - JUSTDIGI" w:date="2025-09-24T14:00:00Z" w:initials="KJ">
    <w:p w14:paraId="46734306" w14:textId="72DA262E" w:rsidR="0084283D" w:rsidRDefault="0084283D">
      <w:r>
        <w:annotationRef/>
      </w:r>
      <w:r w:rsidRPr="2A9DFC14">
        <w:t>Selles normis tuleb läbivalt parandada "paragrahvis", sest EL õigusaktides ei ole paragrahve.</w:t>
      </w:r>
    </w:p>
  </w:comment>
  <w:comment w:id="142" w:author="Kärt Voor - JUSTDIGI" w:date="2025-10-01T10:30:00Z" w:initials="KV">
    <w:p w14:paraId="567AFFCD" w14:textId="77777777" w:rsidR="00586E47" w:rsidRDefault="00586E47" w:rsidP="00586E47">
      <w:pPr>
        <w:pStyle w:val="Kommentaaritekst"/>
        <w:ind w:left="0" w:firstLine="0"/>
        <w:jc w:val="left"/>
      </w:pPr>
      <w:r>
        <w:rPr>
          <w:rStyle w:val="Kommentaariviide"/>
        </w:rPr>
        <w:annotationRef/>
      </w:r>
      <w:r>
        <w:t>See muutmispunkt peab asetsema p 35 järel. Palume EN parandada.</w:t>
      </w:r>
    </w:p>
  </w:comment>
  <w:comment w:id="149" w:author="Kärt Voor - JUSTDIGI" w:date="2025-10-01T10:37:00Z" w:initials="KV">
    <w:p w14:paraId="23DE9789" w14:textId="77777777" w:rsidR="0084283D" w:rsidRDefault="0084283D" w:rsidP="0084283D">
      <w:pPr>
        <w:pStyle w:val="Kommentaaritekst"/>
        <w:ind w:left="0" w:firstLine="0"/>
        <w:jc w:val="left"/>
      </w:pPr>
      <w:r>
        <w:rPr>
          <w:rStyle w:val="Kommentaariviide"/>
        </w:rPr>
        <w:annotationRef/>
      </w:r>
      <w:r>
        <w:t xml:space="preserve">Vaatamata sätte sõnastuses "või" kasutamisele p.o pealkirjas "ja", sest paragrahv sisaldab regul kõigi kohta. </w:t>
      </w:r>
    </w:p>
    <w:p w14:paraId="63CBE414" w14:textId="77777777" w:rsidR="0084283D" w:rsidRDefault="0084283D" w:rsidP="0084283D">
      <w:pPr>
        <w:pStyle w:val="Kommentaaritekst"/>
        <w:ind w:left="0" w:firstLine="0"/>
        <w:jc w:val="left"/>
      </w:pPr>
      <w:r>
        <w:t xml:space="preserve"> </w:t>
      </w:r>
    </w:p>
  </w:comment>
  <w:comment w:id="148" w:author="Kärt Voor - JUSTDIGI" w:date="2025-10-01T10:31:00Z" w:initials="KV">
    <w:p w14:paraId="32FEE749" w14:textId="1251A533" w:rsidR="00586E47" w:rsidRDefault="00586E47" w:rsidP="00586E47">
      <w:pPr>
        <w:pStyle w:val="Kommentaaritekst"/>
        <w:ind w:left="0" w:firstLine="0"/>
        <w:jc w:val="left"/>
      </w:pPr>
      <w:r>
        <w:rPr>
          <w:rStyle w:val="Kommentaariviide"/>
        </w:rPr>
        <w:annotationRef/>
      </w:r>
      <w:r>
        <w:t xml:space="preserve">Teeme ettepaneku muudatused esitada ühe punkti all koos pealkirjadega, sest need on ühel ajal jõustuvad ja järjestikused. </w:t>
      </w:r>
    </w:p>
  </w:comment>
  <w:comment w:id="208" w:author="Aili Sandre - JUSTDIGI" w:date="2025-09-22T12:05:00Z" w:initials="AS">
    <w:p w14:paraId="11718607" w14:textId="3F2FB287" w:rsidR="000E7DED" w:rsidRDefault="000E7DED" w:rsidP="000E7DED">
      <w:pPr>
        <w:pStyle w:val="Kommentaaritekst"/>
        <w:ind w:left="0" w:firstLine="0"/>
        <w:jc w:val="left"/>
      </w:pPr>
      <w:r>
        <w:rPr>
          <w:rStyle w:val="Kommentaariviide"/>
        </w:rPr>
        <w:annotationRef/>
      </w:r>
      <w:r>
        <w:t>Sidesõna puudub - kas kirjutada</w:t>
      </w:r>
    </w:p>
    <w:p w14:paraId="4B2F84A6" w14:textId="77777777" w:rsidR="000E7DED" w:rsidRDefault="000E7DED" w:rsidP="000E7DED">
      <w:pPr>
        <w:pStyle w:val="Kommentaaritekst"/>
        <w:ind w:left="0" w:firstLine="0"/>
        <w:jc w:val="left"/>
      </w:pPr>
      <w:r>
        <w:t>- kohtuvälisel menetlejal atmosfääriõhu kaitse seaduse §-de 236</w:t>
      </w:r>
      <w:r>
        <w:rPr>
          <w:vertAlign w:val="superscript"/>
        </w:rPr>
        <w:t>1</w:t>
      </w:r>
      <w:r>
        <w:t>, 238, 240</w:t>
      </w:r>
      <w:r>
        <w:rPr>
          <w:vertAlign w:val="superscript"/>
        </w:rPr>
        <w:t>1</w:t>
      </w:r>
      <w:r>
        <w:t>, 244 ja 244</w:t>
      </w:r>
      <w:r>
        <w:rPr>
          <w:vertAlign w:val="superscript"/>
        </w:rPr>
        <w:t xml:space="preserve">1 </w:t>
      </w:r>
      <w:r>
        <w:t>järgi alustatud väärteomenetluses…</w:t>
      </w:r>
    </w:p>
    <w:p w14:paraId="7900A06E" w14:textId="77777777" w:rsidR="000E7DED" w:rsidRDefault="000E7DED" w:rsidP="000E7DED">
      <w:pPr>
        <w:pStyle w:val="Kommentaaritekst"/>
        <w:ind w:left="0" w:firstLine="0"/>
        <w:jc w:val="left"/>
      </w:pPr>
      <w:r>
        <w:t>Või</w:t>
      </w:r>
    </w:p>
    <w:p w14:paraId="78FDB48D" w14:textId="77777777" w:rsidR="000E7DED" w:rsidRDefault="000E7DED" w:rsidP="000E7DED">
      <w:pPr>
        <w:pStyle w:val="Kommentaaritekst"/>
        <w:ind w:left="0" w:firstLine="0"/>
        <w:jc w:val="left"/>
      </w:pPr>
      <w:r>
        <w:t>- kohtuvälisel menetlejal atmosfääriõhu kaitse seaduse § 236</w:t>
      </w:r>
      <w:r>
        <w:rPr>
          <w:vertAlign w:val="superscript"/>
        </w:rPr>
        <w:t>1</w:t>
      </w:r>
      <w:r>
        <w:t>, 238, 240</w:t>
      </w:r>
      <w:r>
        <w:rPr>
          <w:vertAlign w:val="superscript"/>
        </w:rPr>
        <w:t>1</w:t>
      </w:r>
      <w:r>
        <w:t>, 244 või 244</w:t>
      </w:r>
      <w:r>
        <w:rPr>
          <w:vertAlign w:val="superscript"/>
        </w:rPr>
        <w:t xml:space="preserve">1 </w:t>
      </w:r>
      <w:r>
        <w:t xml:space="preserve">järgi alustatud väärteomenetluses ...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6C0E5FF" w15:done="0"/>
  <w15:commentEx w15:paraId="6FF561DD" w15:done="0"/>
  <w15:commentEx w15:paraId="2CE94DD9" w15:done="0"/>
  <w15:commentEx w15:paraId="023A5839" w15:done="0"/>
  <w15:commentEx w15:paraId="52BE3122" w15:done="0"/>
  <w15:commentEx w15:paraId="4A1AF22A" w15:done="0"/>
  <w15:commentEx w15:paraId="1354A2C8" w15:done="0"/>
  <w15:commentEx w15:paraId="112D0405" w15:done="0"/>
  <w15:commentEx w15:paraId="0CB80317" w15:done="0"/>
  <w15:commentEx w15:paraId="52D0C833" w15:done="0"/>
  <w15:commentEx w15:paraId="2934E606" w15:done="0"/>
  <w15:commentEx w15:paraId="1E41D0BB" w15:done="0"/>
  <w15:commentEx w15:paraId="3DDF9ABB" w15:done="0"/>
  <w15:commentEx w15:paraId="26A3EC5C" w15:done="0"/>
  <w15:commentEx w15:paraId="5D037B8E" w15:done="0"/>
  <w15:commentEx w15:paraId="55355754" w15:done="0"/>
  <w15:commentEx w15:paraId="6EF31C2F" w15:done="0"/>
  <w15:commentEx w15:paraId="3D001284" w15:done="0"/>
  <w15:commentEx w15:paraId="46734306" w15:done="0"/>
  <w15:commentEx w15:paraId="567AFFCD" w15:done="0"/>
  <w15:commentEx w15:paraId="63CBE414" w15:done="0"/>
  <w15:commentEx w15:paraId="32FEE749" w15:done="0"/>
  <w15:commentEx w15:paraId="78FDB48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7092BE9" w16cex:dateUtc="2025-10-01T07:15:00Z"/>
  <w16cex:commentExtensible w16cex:durableId="453543AE" w16cex:dateUtc="2025-10-01T07:05:00Z"/>
  <w16cex:commentExtensible w16cex:durableId="5B1A02BA" w16cex:dateUtc="2025-09-24T08:44:00Z"/>
  <w16cex:commentExtensible w16cex:durableId="523EB24B" w16cex:dateUtc="2025-10-01T07:17:00Z"/>
  <w16cex:commentExtensible w16cex:durableId="3C54E448" w16cex:dateUtc="2025-09-24T10:13:00Z"/>
  <w16cex:commentExtensible w16cex:durableId="44655C87" w16cex:dateUtc="2025-10-01T07:20:00Z"/>
  <w16cex:commentExtensible w16cex:durableId="39783259" w16cex:dateUtc="2025-09-24T10:24:00Z"/>
  <w16cex:commentExtensible w16cex:durableId="43A80E47" w16cex:dateUtc="2025-09-24T10:30:00Z"/>
  <w16cex:commentExtensible w16cex:durableId="75349DE6" w16cex:dateUtc="2025-09-24T10:29:00Z"/>
  <w16cex:commentExtensible w16cex:durableId="2C4435C5" w16cex:dateUtc="2025-09-19T11:49:00Z"/>
  <w16cex:commentExtensible w16cex:durableId="5A899B2A" w16cex:dateUtc="2025-09-24T10:31:00Z"/>
  <w16cex:commentExtensible w16cex:durableId="69165263" w16cex:dateUtc="2025-09-24T10:39:00Z"/>
  <w16cex:commentExtensible w16cex:durableId="0F22CF94" w16cex:dateUtc="2025-09-24T10:45:00Z"/>
  <w16cex:commentExtensible w16cex:durableId="69F3C7CC" w16cex:dateUtc="2025-09-22T07:35:00Z"/>
  <w16cex:commentExtensible w16cex:durableId="788A1FA8" w16cex:dateUtc="2025-10-01T07:26:00Z"/>
  <w16cex:commentExtensible w16cex:durableId="70857C04" w16cex:dateUtc="2025-09-22T07:40:00Z"/>
  <w16cex:commentExtensible w16cex:durableId="5993B12F" w16cex:dateUtc="2025-09-24T10:58:00Z"/>
  <w16cex:commentExtensible w16cex:durableId="0CA607FE" w16cex:dateUtc="2025-09-22T10:47:00Z"/>
  <w16cex:commentExtensible w16cex:durableId="652E616A" w16cex:dateUtc="2025-09-24T11:00:00Z"/>
  <w16cex:commentExtensible w16cex:durableId="5D1E4D52" w16cex:dateUtc="2025-10-01T07:30:00Z"/>
  <w16cex:commentExtensible w16cex:durableId="3ECA5FCD" w16cex:dateUtc="2025-10-01T07:37:00Z"/>
  <w16cex:commentExtensible w16cex:durableId="1F8CF6E0" w16cex:dateUtc="2025-10-01T07:31:00Z"/>
  <w16cex:commentExtensible w16cex:durableId="3144F26E" w16cex:dateUtc="2025-09-22T09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6C0E5FF" w16cid:durableId="07092BE9"/>
  <w16cid:commentId w16cid:paraId="6FF561DD" w16cid:durableId="453543AE"/>
  <w16cid:commentId w16cid:paraId="2CE94DD9" w16cid:durableId="5B1A02BA"/>
  <w16cid:commentId w16cid:paraId="023A5839" w16cid:durableId="523EB24B"/>
  <w16cid:commentId w16cid:paraId="52BE3122" w16cid:durableId="3C54E448"/>
  <w16cid:commentId w16cid:paraId="4A1AF22A" w16cid:durableId="44655C87"/>
  <w16cid:commentId w16cid:paraId="1354A2C8" w16cid:durableId="39783259"/>
  <w16cid:commentId w16cid:paraId="112D0405" w16cid:durableId="43A80E47"/>
  <w16cid:commentId w16cid:paraId="0CB80317" w16cid:durableId="75349DE6"/>
  <w16cid:commentId w16cid:paraId="52D0C833" w16cid:durableId="2C4435C5"/>
  <w16cid:commentId w16cid:paraId="2934E606" w16cid:durableId="5A899B2A"/>
  <w16cid:commentId w16cid:paraId="1E41D0BB" w16cid:durableId="69165263"/>
  <w16cid:commentId w16cid:paraId="3DDF9ABB" w16cid:durableId="0F22CF94"/>
  <w16cid:commentId w16cid:paraId="26A3EC5C" w16cid:durableId="69F3C7CC"/>
  <w16cid:commentId w16cid:paraId="5D037B8E" w16cid:durableId="788A1FA8"/>
  <w16cid:commentId w16cid:paraId="55355754" w16cid:durableId="70857C04"/>
  <w16cid:commentId w16cid:paraId="6EF31C2F" w16cid:durableId="5993B12F"/>
  <w16cid:commentId w16cid:paraId="3D001284" w16cid:durableId="0CA607FE"/>
  <w16cid:commentId w16cid:paraId="46734306" w16cid:durableId="652E616A"/>
  <w16cid:commentId w16cid:paraId="567AFFCD" w16cid:durableId="5D1E4D52"/>
  <w16cid:commentId w16cid:paraId="63CBE414" w16cid:durableId="3ECA5FCD"/>
  <w16cid:commentId w16cid:paraId="32FEE749" w16cid:durableId="1F8CF6E0"/>
  <w16cid:commentId w16cid:paraId="78FDB48D" w16cid:durableId="3144F26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2F7F1" w14:textId="77777777" w:rsidR="008B0BE7" w:rsidRDefault="008B0BE7">
      <w:r>
        <w:separator/>
      </w:r>
    </w:p>
  </w:endnote>
  <w:endnote w:type="continuationSeparator" w:id="0">
    <w:p w14:paraId="75514D77" w14:textId="77777777" w:rsidR="008B0BE7" w:rsidRDefault="008B0BE7">
      <w:r>
        <w:continuationSeparator/>
      </w:r>
    </w:p>
  </w:endnote>
  <w:endnote w:type="continuationNotice" w:id="1">
    <w:p w14:paraId="1D94D5F9" w14:textId="77777777" w:rsidR="008B0BE7" w:rsidRDefault="008B0B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5EFFB" w14:textId="77777777" w:rsidR="009C53BD" w:rsidRDefault="00055FA4">
    <w:pPr>
      <w:spacing w:line="259" w:lineRule="auto"/>
      <w:ind w:right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5CB44959" w14:textId="77777777" w:rsidR="009C53BD" w:rsidRDefault="00055FA4">
    <w:pPr>
      <w:spacing w:line="259" w:lineRule="auto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96092" w14:textId="6EABDCC6" w:rsidR="009C53BD" w:rsidRDefault="00055FA4">
    <w:pPr>
      <w:spacing w:line="259" w:lineRule="auto"/>
      <w:ind w:right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2CCA8BE5" w14:textId="0ECAA34F" w:rsidR="009C53BD" w:rsidRDefault="009C53BD">
    <w:pPr>
      <w:spacing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C8A66" w14:textId="77777777" w:rsidR="009C53BD" w:rsidRDefault="00055FA4">
    <w:pPr>
      <w:spacing w:line="259" w:lineRule="auto"/>
      <w:ind w:right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1EF66185" w14:textId="77777777" w:rsidR="009C53BD" w:rsidRDefault="00055FA4">
    <w:pPr>
      <w:spacing w:line="259" w:lineRule="auto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9C058" w14:textId="77777777" w:rsidR="008B0BE7" w:rsidRDefault="008B0BE7">
      <w:r>
        <w:separator/>
      </w:r>
    </w:p>
  </w:footnote>
  <w:footnote w:type="continuationSeparator" w:id="0">
    <w:p w14:paraId="7C042FC9" w14:textId="77777777" w:rsidR="008B0BE7" w:rsidRDefault="008B0BE7">
      <w:r>
        <w:continuationSeparator/>
      </w:r>
    </w:p>
  </w:footnote>
  <w:footnote w:type="continuationNotice" w:id="1">
    <w:p w14:paraId="64A3A57D" w14:textId="77777777" w:rsidR="008B0BE7" w:rsidRDefault="008B0BE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20C91"/>
    <w:multiLevelType w:val="hybridMultilevel"/>
    <w:tmpl w:val="EE48C5FA"/>
    <w:lvl w:ilvl="0" w:tplc="22AA23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031A8"/>
    <w:multiLevelType w:val="hybridMultilevel"/>
    <w:tmpl w:val="EA18518E"/>
    <w:lvl w:ilvl="0" w:tplc="3FC6080C">
      <w:start w:val="1"/>
      <w:numFmt w:val="decimal"/>
      <w:lvlText w:val="%1)"/>
      <w:lvlJc w:val="left"/>
      <w:pPr>
        <w:ind w:left="45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170" w:hanging="360"/>
      </w:pPr>
    </w:lvl>
    <w:lvl w:ilvl="2" w:tplc="0425001B" w:tentative="1">
      <w:start w:val="1"/>
      <w:numFmt w:val="lowerRoman"/>
      <w:lvlText w:val="%3."/>
      <w:lvlJc w:val="right"/>
      <w:pPr>
        <w:ind w:left="1890" w:hanging="180"/>
      </w:pPr>
    </w:lvl>
    <w:lvl w:ilvl="3" w:tplc="0425000F" w:tentative="1">
      <w:start w:val="1"/>
      <w:numFmt w:val="decimal"/>
      <w:lvlText w:val="%4."/>
      <w:lvlJc w:val="left"/>
      <w:pPr>
        <w:ind w:left="2610" w:hanging="360"/>
      </w:pPr>
    </w:lvl>
    <w:lvl w:ilvl="4" w:tplc="04250019" w:tentative="1">
      <w:start w:val="1"/>
      <w:numFmt w:val="lowerLetter"/>
      <w:lvlText w:val="%5."/>
      <w:lvlJc w:val="left"/>
      <w:pPr>
        <w:ind w:left="3330" w:hanging="360"/>
      </w:pPr>
    </w:lvl>
    <w:lvl w:ilvl="5" w:tplc="0425001B" w:tentative="1">
      <w:start w:val="1"/>
      <w:numFmt w:val="lowerRoman"/>
      <w:lvlText w:val="%6."/>
      <w:lvlJc w:val="right"/>
      <w:pPr>
        <w:ind w:left="4050" w:hanging="180"/>
      </w:pPr>
    </w:lvl>
    <w:lvl w:ilvl="6" w:tplc="0425000F" w:tentative="1">
      <w:start w:val="1"/>
      <w:numFmt w:val="decimal"/>
      <w:lvlText w:val="%7."/>
      <w:lvlJc w:val="left"/>
      <w:pPr>
        <w:ind w:left="4770" w:hanging="360"/>
      </w:pPr>
    </w:lvl>
    <w:lvl w:ilvl="7" w:tplc="04250019" w:tentative="1">
      <w:start w:val="1"/>
      <w:numFmt w:val="lowerLetter"/>
      <w:lvlText w:val="%8."/>
      <w:lvlJc w:val="left"/>
      <w:pPr>
        <w:ind w:left="5490" w:hanging="360"/>
      </w:pPr>
    </w:lvl>
    <w:lvl w:ilvl="8" w:tplc="042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19614BE3"/>
    <w:multiLevelType w:val="hybridMultilevel"/>
    <w:tmpl w:val="B7F6E49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F7FD7"/>
    <w:multiLevelType w:val="hybridMultilevel"/>
    <w:tmpl w:val="80523A86"/>
    <w:lvl w:ilvl="0" w:tplc="2618BF82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13B0D"/>
    <w:multiLevelType w:val="hybridMultilevel"/>
    <w:tmpl w:val="1E564F1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C189D"/>
    <w:multiLevelType w:val="hybridMultilevel"/>
    <w:tmpl w:val="DDCA2EBE"/>
    <w:lvl w:ilvl="0" w:tplc="5D0AAED0">
      <w:start w:val="25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 w15:restartNumberingAfterBreak="0">
    <w:nsid w:val="53593DC1"/>
    <w:multiLevelType w:val="hybridMultilevel"/>
    <w:tmpl w:val="CDC486D0"/>
    <w:lvl w:ilvl="0" w:tplc="3DB4867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32E4D"/>
    <w:multiLevelType w:val="hybridMultilevel"/>
    <w:tmpl w:val="99108052"/>
    <w:lvl w:ilvl="0" w:tplc="7020D400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79FF1114"/>
    <w:multiLevelType w:val="hybridMultilevel"/>
    <w:tmpl w:val="161CAD00"/>
    <w:lvl w:ilvl="0" w:tplc="2C225F50">
      <w:start w:val="1"/>
      <w:numFmt w:val="decimal"/>
      <w:lvlText w:val="(%1)"/>
      <w:lvlJc w:val="left"/>
      <w:pPr>
        <w:ind w:left="790" w:hanging="43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937364">
    <w:abstractNumId w:val="6"/>
  </w:num>
  <w:num w:numId="2" w16cid:durableId="2092922404">
    <w:abstractNumId w:val="0"/>
  </w:num>
  <w:num w:numId="3" w16cid:durableId="1217274041">
    <w:abstractNumId w:val="1"/>
  </w:num>
  <w:num w:numId="4" w16cid:durableId="1818716594">
    <w:abstractNumId w:val="5"/>
  </w:num>
  <w:num w:numId="5" w16cid:durableId="2092971955">
    <w:abstractNumId w:val="4"/>
  </w:num>
  <w:num w:numId="6" w16cid:durableId="202601611">
    <w:abstractNumId w:val="7"/>
  </w:num>
  <w:num w:numId="7" w16cid:durableId="151407797">
    <w:abstractNumId w:val="3"/>
  </w:num>
  <w:num w:numId="8" w16cid:durableId="269358638">
    <w:abstractNumId w:val="8"/>
  </w:num>
  <w:num w:numId="9" w16cid:durableId="1260288363">
    <w:abstractNumId w:val="2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ärt Voor - JUSTDIGI">
    <w15:presenceInfo w15:providerId="AD" w15:userId="S::kart.voor@justdigi.ee::52dc4114-728c-4d71-abb1-7c598a6ea6aa"/>
  </w15:person>
  <w15:person w15:author="Aili Sandre - JUSTDIGI">
    <w15:presenceInfo w15:providerId="AD" w15:userId="S::aili.sandre@justdigi.ee::5c51914f-c8e4-463d-98be-e24fff1b55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3BD"/>
    <w:rsid w:val="00000709"/>
    <w:rsid w:val="00000AB4"/>
    <w:rsid w:val="000026E2"/>
    <w:rsid w:val="00003E20"/>
    <w:rsid w:val="00003E5D"/>
    <w:rsid w:val="00004982"/>
    <w:rsid w:val="0000575E"/>
    <w:rsid w:val="00006404"/>
    <w:rsid w:val="00006DB0"/>
    <w:rsid w:val="00007743"/>
    <w:rsid w:val="000079C4"/>
    <w:rsid w:val="00010630"/>
    <w:rsid w:val="00011591"/>
    <w:rsid w:val="00014011"/>
    <w:rsid w:val="0001475A"/>
    <w:rsid w:val="00015A91"/>
    <w:rsid w:val="000171E3"/>
    <w:rsid w:val="00017823"/>
    <w:rsid w:val="00017A61"/>
    <w:rsid w:val="00023EAF"/>
    <w:rsid w:val="0002404F"/>
    <w:rsid w:val="00024F56"/>
    <w:rsid w:val="00025C8E"/>
    <w:rsid w:val="000265A6"/>
    <w:rsid w:val="00026FB5"/>
    <w:rsid w:val="00030C4E"/>
    <w:rsid w:val="00033080"/>
    <w:rsid w:val="00033E54"/>
    <w:rsid w:val="00034291"/>
    <w:rsid w:val="00034E9E"/>
    <w:rsid w:val="00035913"/>
    <w:rsid w:val="00035C3A"/>
    <w:rsid w:val="00035EB1"/>
    <w:rsid w:val="00036583"/>
    <w:rsid w:val="00036729"/>
    <w:rsid w:val="00037675"/>
    <w:rsid w:val="00042202"/>
    <w:rsid w:val="000439C1"/>
    <w:rsid w:val="00043F1E"/>
    <w:rsid w:val="00044A0B"/>
    <w:rsid w:val="000451D4"/>
    <w:rsid w:val="000455D5"/>
    <w:rsid w:val="00045B68"/>
    <w:rsid w:val="00045FF3"/>
    <w:rsid w:val="000508C2"/>
    <w:rsid w:val="00050BBB"/>
    <w:rsid w:val="00051F08"/>
    <w:rsid w:val="00051FFD"/>
    <w:rsid w:val="0005396B"/>
    <w:rsid w:val="00053BCC"/>
    <w:rsid w:val="00053EB3"/>
    <w:rsid w:val="00054820"/>
    <w:rsid w:val="000548AF"/>
    <w:rsid w:val="00054C37"/>
    <w:rsid w:val="000550D8"/>
    <w:rsid w:val="00055CDE"/>
    <w:rsid w:val="00055FA4"/>
    <w:rsid w:val="0005729D"/>
    <w:rsid w:val="0006054A"/>
    <w:rsid w:val="00060929"/>
    <w:rsid w:val="00060AAA"/>
    <w:rsid w:val="00061467"/>
    <w:rsid w:val="000618B6"/>
    <w:rsid w:val="00062458"/>
    <w:rsid w:val="00062CE2"/>
    <w:rsid w:val="00062F86"/>
    <w:rsid w:val="00063612"/>
    <w:rsid w:val="00063F86"/>
    <w:rsid w:val="00064FFC"/>
    <w:rsid w:val="000650B7"/>
    <w:rsid w:val="00065E96"/>
    <w:rsid w:val="00067C09"/>
    <w:rsid w:val="000707D5"/>
    <w:rsid w:val="000708F5"/>
    <w:rsid w:val="00073352"/>
    <w:rsid w:val="000735E1"/>
    <w:rsid w:val="000747B5"/>
    <w:rsid w:val="0007554E"/>
    <w:rsid w:val="00075E60"/>
    <w:rsid w:val="00076D82"/>
    <w:rsid w:val="00077348"/>
    <w:rsid w:val="000807A3"/>
    <w:rsid w:val="00080B27"/>
    <w:rsid w:val="00082D03"/>
    <w:rsid w:val="00083135"/>
    <w:rsid w:val="00084163"/>
    <w:rsid w:val="0008485C"/>
    <w:rsid w:val="00084A9C"/>
    <w:rsid w:val="000854A8"/>
    <w:rsid w:val="00085B6B"/>
    <w:rsid w:val="00086084"/>
    <w:rsid w:val="00086109"/>
    <w:rsid w:val="00087E44"/>
    <w:rsid w:val="00090E99"/>
    <w:rsid w:val="000910EE"/>
    <w:rsid w:val="000918D6"/>
    <w:rsid w:val="00092981"/>
    <w:rsid w:val="00093CA9"/>
    <w:rsid w:val="00094D29"/>
    <w:rsid w:val="00096316"/>
    <w:rsid w:val="00096748"/>
    <w:rsid w:val="0009729B"/>
    <w:rsid w:val="000972D8"/>
    <w:rsid w:val="000972F6"/>
    <w:rsid w:val="00097843"/>
    <w:rsid w:val="0009794A"/>
    <w:rsid w:val="000A0AB3"/>
    <w:rsid w:val="000A1528"/>
    <w:rsid w:val="000A27CD"/>
    <w:rsid w:val="000A2B0B"/>
    <w:rsid w:val="000A2D84"/>
    <w:rsid w:val="000A30BF"/>
    <w:rsid w:val="000A39C9"/>
    <w:rsid w:val="000A3F04"/>
    <w:rsid w:val="000A5937"/>
    <w:rsid w:val="000A5CB3"/>
    <w:rsid w:val="000A5F6A"/>
    <w:rsid w:val="000A63CE"/>
    <w:rsid w:val="000A6CA2"/>
    <w:rsid w:val="000B0470"/>
    <w:rsid w:val="000B1970"/>
    <w:rsid w:val="000B2114"/>
    <w:rsid w:val="000B261B"/>
    <w:rsid w:val="000B6AE1"/>
    <w:rsid w:val="000B6EFF"/>
    <w:rsid w:val="000B7F0F"/>
    <w:rsid w:val="000C1920"/>
    <w:rsid w:val="000C1965"/>
    <w:rsid w:val="000C38AA"/>
    <w:rsid w:val="000C4203"/>
    <w:rsid w:val="000C4DBB"/>
    <w:rsid w:val="000C510D"/>
    <w:rsid w:val="000C649D"/>
    <w:rsid w:val="000C74A7"/>
    <w:rsid w:val="000C7FA8"/>
    <w:rsid w:val="000D13EA"/>
    <w:rsid w:val="000D2F21"/>
    <w:rsid w:val="000D3645"/>
    <w:rsid w:val="000D4B74"/>
    <w:rsid w:val="000D5E93"/>
    <w:rsid w:val="000D681D"/>
    <w:rsid w:val="000D71B4"/>
    <w:rsid w:val="000D7713"/>
    <w:rsid w:val="000D7CB6"/>
    <w:rsid w:val="000E001A"/>
    <w:rsid w:val="000E002E"/>
    <w:rsid w:val="000E01BB"/>
    <w:rsid w:val="000E1248"/>
    <w:rsid w:val="000E2803"/>
    <w:rsid w:val="000E39F4"/>
    <w:rsid w:val="000E3AFC"/>
    <w:rsid w:val="000E3E71"/>
    <w:rsid w:val="000E3FCE"/>
    <w:rsid w:val="000E5E93"/>
    <w:rsid w:val="000E62E0"/>
    <w:rsid w:val="000E7DED"/>
    <w:rsid w:val="000F1829"/>
    <w:rsid w:val="000F33CD"/>
    <w:rsid w:val="000F3ED2"/>
    <w:rsid w:val="000F45F5"/>
    <w:rsid w:val="000F465D"/>
    <w:rsid w:val="000F46AF"/>
    <w:rsid w:val="000F5F4A"/>
    <w:rsid w:val="00100523"/>
    <w:rsid w:val="001015DE"/>
    <w:rsid w:val="00101AA7"/>
    <w:rsid w:val="00104DF8"/>
    <w:rsid w:val="00105C22"/>
    <w:rsid w:val="0010643E"/>
    <w:rsid w:val="00107121"/>
    <w:rsid w:val="001074FF"/>
    <w:rsid w:val="00107D2B"/>
    <w:rsid w:val="00110245"/>
    <w:rsid w:val="001110F8"/>
    <w:rsid w:val="0011155A"/>
    <w:rsid w:val="00112609"/>
    <w:rsid w:val="00112745"/>
    <w:rsid w:val="00112BC0"/>
    <w:rsid w:val="001134FF"/>
    <w:rsid w:val="00113EEC"/>
    <w:rsid w:val="001143AE"/>
    <w:rsid w:val="0011447F"/>
    <w:rsid w:val="00115186"/>
    <w:rsid w:val="00115E0E"/>
    <w:rsid w:val="0011795D"/>
    <w:rsid w:val="00121442"/>
    <w:rsid w:val="00121528"/>
    <w:rsid w:val="0012164F"/>
    <w:rsid w:val="001220D5"/>
    <w:rsid w:val="0012263B"/>
    <w:rsid w:val="001231AF"/>
    <w:rsid w:val="00123E02"/>
    <w:rsid w:val="00124753"/>
    <w:rsid w:val="00126B5E"/>
    <w:rsid w:val="00126CDB"/>
    <w:rsid w:val="00126F2F"/>
    <w:rsid w:val="00127F5C"/>
    <w:rsid w:val="001306CB"/>
    <w:rsid w:val="00130B84"/>
    <w:rsid w:val="0013124E"/>
    <w:rsid w:val="0013146B"/>
    <w:rsid w:val="00131C4E"/>
    <w:rsid w:val="001326E4"/>
    <w:rsid w:val="001335FF"/>
    <w:rsid w:val="0013369C"/>
    <w:rsid w:val="0013386E"/>
    <w:rsid w:val="001345A2"/>
    <w:rsid w:val="001356DE"/>
    <w:rsid w:val="00135A9D"/>
    <w:rsid w:val="00135E4A"/>
    <w:rsid w:val="00135F18"/>
    <w:rsid w:val="001367EA"/>
    <w:rsid w:val="00140750"/>
    <w:rsid w:val="00140ACC"/>
    <w:rsid w:val="00141901"/>
    <w:rsid w:val="00141ECB"/>
    <w:rsid w:val="00142941"/>
    <w:rsid w:val="001436D0"/>
    <w:rsid w:val="001454BA"/>
    <w:rsid w:val="00146540"/>
    <w:rsid w:val="001468BD"/>
    <w:rsid w:val="00146F88"/>
    <w:rsid w:val="00151888"/>
    <w:rsid w:val="001518B1"/>
    <w:rsid w:val="00151CA4"/>
    <w:rsid w:val="00152500"/>
    <w:rsid w:val="00152798"/>
    <w:rsid w:val="00153B2A"/>
    <w:rsid w:val="001546BC"/>
    <w:rsid w:val="00155CD9"/>
    <w:rsid w:val="00157036"/>
    <w:rsid w:val="001599C2"/>
    <w:rsid w:val="00160CD2"/>
    <w:rsid w:val="001610D2"/>
    <w:rsid w:val="0016290F"/>
    <w:rsid w:val="00164FE1"/>
    <w:rsid w:val="001669F8"/>
    <w:rsid w:val="00166A28"/>
    <w:rsid w:val="0016709D"/>
    <w:rsid w:val="00170663"/>
    <w:rsid w:val="0017134C"/>
    <w:rsid w:val="0017347A"/>
    <w:rsid w:val="00173505"/>
    <w:rsid w:val="0017350C"/>
    <w:rsid w:val="00174549"/>
    <w:rsid w:val="00176922"/>
    <w:rsid w:val="00177DC5"/>
    <w:rsid w:val="001801E6"/>
    <w:rsid w:val="00180273"/>
    <w:rsid w:val="00180D5F"/>
    <w:rsid w:val="00182E24"/>
    <w:rsid w:val="00185E04"/>
    <w:rsid w:val="00185F80"/>
    <w:rsid w:val="001863B2"/>
    <w:rsid w:val="0018701A"/>
    <w:rsid w:val="001872EE"/>
    <w:rsid w:val="00190039"/>
    <w:rsid w:val="00191062"/>
    <w:rsid w:val="0019389B"/>
    <w:rsid w:val="00193D4D"/>
    <w:rsid w:val="001956B3"/>
    <w:rsid w:val="00195A06"/>
    <w:rsid w:val="001965B1"/>
    <w:rsid w:val="00196FE5"/>
    <w:rsid w:val="001972C9"/>
    <w:rsid w:val="001A011D"/>
    <w:rsid w:val="001A08A8"/>
    <w:rsid w:val="001A0928"/>
    <w:rsid w:val="001A103C"/>
    <w:rsid w:val="001A1362"/>
    <w:rsid w:val="001A16FE"/>
    <w:rsid w:val="001A1C69"/>
    <w:rsid w:val="001A2668"/>
    <w:rsid w:val="001A51F4"/>
    <w:rsid w:val="001A6F25"/>
    <w:rsid w:val="001A779F"/>
    <w:rsid w:val="001A7EAF"/>
    <w:rsid w:val="001B20F6"/>
    <w:rsid w:val="001B3B1F"/>
    <w:rsid w:val="001B3CED"/>
    <w:rsid w:val="001B4BD7"/>
    <w:rsid w:val="001B4D29"/>
    <w:rsid w:val="001B53AB"/>
    <w:rsid w:val="001B555A"/>
    <w:rsid w:val="001B699B"/>
    <w:rsid w:val="001B790D"/>
    <w:rsid w:val="001B7E53"/>
    <w:rsid w:val="001B7F77"/>
    <w:rsid w:val="001C0513"/>
    <w:rsid w:val="001C3B22"/>
    <w:rsid w:val="001C44A1"/>
    <w:rsid w:val="001C4629"/>
    <w:rsid w:val="001C492D"/>
    <w:rsid w:val="001C4FC5"/>
    <w:rsid w:val="001C6952"/>
    <w:rsid w:val="001C7340"/>
    <w:rsid w:val="001C79CE"/>
    <w:rsid w:val="001C7C9D"/>
    <w:rsid w:val="001D02F5"/>
    <w:rsid w:val="001D1B91"/>
    <w:rsid w:val="001D28E0"/>
    <w:rsid w:val="001D5A28"/>
    <w:rsid w:val="001D654D"/>
    <w:rsid w:val="001D743F"/>
    <w:rsid w:val="001E005E"/>
    <w:rsid w:val="001E05E4"/>
    <w:rsid w:val="001E13EF"/>
    <w:rsid w:val="001E1A6D"/>
    <w:rsid w:val="001E2626"/>
    <w:rsid w:val="001E2E24"/>
    <w:rsid w:val="001E32A5"/>
    <w:rsid w:val="001E3319"/>
    <w:rsid w:val="001E3958"/>
    <w:rsid w:val="001E4DBC"/>
    <w:rsid w:val="001E5196"/>
    <w:rsid w:val="001E5D0A"/>
    <w:rsid w:val="001E6825"/>
    <w:rsid w:val="001E706D"/>
    <w:rsid w:val="001F00C2"/>
    <w:rsid w:val="001F15D1"/>
    <w:rsid w:val="001F20F6"/>
    <w:rsid w:val="001F28FC"/>
    <w:rsid w:val="001F3509"/>
    <w:rsid w:val="001F382B"/>
    <w:rsid w:val="001F4AA9"/>
    <w:rsid w:val="001F6560"/>
    <w:rsid w:val="001F702A"/>
    <w:rsid w:val="001F7E59"/>
    <w:rsid w:val="00200EDA"/>
    <w:rsid w:val="00201CB7"/>
    <w:rsid w:val="002022FF"/>
    <w:rsid w:val="002025F0"/>
    <w:rsid w:val="0020284D"/>
    <w:rsid w:val="002030FA"/>
    <w:rsid w:val="0020436C"/>
    <w:rsid w:val="002054D8"/>
    <w:rsid w:val="00205DDB"/>
    <w:rsid w:val="002067D3"/>
    <w:rsid w:val="00206E8B"/>
    <w:rsid w:val="00211EE7"/>
    <w:rsid w:val="0021345F"/>
    <w:rsid w:val="00213C2D"/>
    <w:rsid w:val="0021441C"/>
    <w:rsid w:val="00214A58"/>
    <w:rsid w:val="00214D02"/>
    <w:rsid w:val="0021529A"/>
    <w:rsid w:val="00215B9B"/>
    <w:rsid w:val="002165CD"/>
    <w:rsid w:val="0021672E"/>
    <w:rsid w:val="00216D56"/>
    <w:rsid w:val="0021791A"/>
    <w:rsid w:val="002204E8"/>
    <w:rsid w:val="00222171"/>
    <w:rsid w:val="002231FC"/>
    <w:rsid w:val="00223244"/>
    <w:rsid w:val="00224229"/>
    <w:rsid w:val="002244C4"/>
    <w:rsid w:val="0022458C"/>
    <w:rsid w:val="002247A6"/>
    <w:rsid w:val="002251CA"/>
    <w:rsid w:val="00227CE3"/>
    <w:rsid w:val="00227EED"/>
    <w:rsid w:val="002305F3"/>
    <w:rsid w:val="00230A4E"/>
    <w:rsid w:val="002328D5"/>
    <w:rsid w:val="00232972"/>
    <w:rsid w:val="00232C19"/>
    <w:rsid w:val="00233028"/>
    <w:rsid w:val="0023356C"/>
    <w:rsid w:val="002342B0"/>
    <w:rsid w:val="00234FF1"/>
    <w:rsid w:val="002361BA"/>
    <w:rsid w:val="002364D0"/>
    <w:rsid w:val="00236DFC"/>
    <w:rsid w:val="002411AD"/>
    <w:rsid w:val="00241434"/>
    <w:rsid w:val="002416A2"/>
    <w:rsid w:val="00241E72"/>
    <w:rsid w:val="00243762"/>
    <w:rsid w:val="0024393C"/>
    <w:rsid w:val="00244129"/>
    <w:rsid w:val="00244190"/>
    <w:rsid w:val="00245432"/>
    <w:rsid w:val="0024546B"/>
    <w:rsid w:val="00252A4C"/>
    <w:rsid w:val="0025306A"/>
    <w:rsid w:val="002556E4"/>
    <w:rsid w:val="00256DB7"/>
    <w:rsid w:val="00257538"/>
    <w:rsid w:val="00258D1A"/>
    <w:rsid w:val="00261B64"/>
    <w:rsid w:val="00262957"/>
    <w:rsid w:val="00263084"/>
    <w:rsid w:val="00263904"/>
    <w:rsid w:val="002639E4"/>
    <w:rsid w:val="002647F2"/>
    <w:rsid w:val="0026540B"/>
    <w:rsid w:val="0026744C"/>
    <w:rsid w:val="0027284C"/>
    <w:rsid w:val="00272AB7"/>
    <w:rsid w:val="00272FEC"/>
    <w:rsid w:val="00273235"/>
    <w:rsid w:val="002735CA"/>
    <w:rsid w:val="00274699"/>
    <w:rsid w:val="00275F9E"/>
    <w:rsid w:val="00276091"/>
    <w:rsid w:val="00276B6E"/>
    <w:rsid w:val="00276F5B"/>
    <w:rsid w:val="00277145"/>
    <w:rsid w:val="0027732B"/>
    <w:rsid w:val="002774C5"/>
    <w:rsid w:val="00277DA7"/>
    <w:rsid w:val="00277FB1"/>
    <w:rsid w:val="00280E51"/>
    <w:rsid w:val="00280FDA"/>
    <w:rsid w:val="00283393"/>
    <w:rsid w:val="002844C1"/>
    <w:rsid w:val="00284894"/>
    <w:rsid w:val="00284A11"/>
    <w:rsid w:val="00285B1F"/>
    <w:rsid w:val="002871D9"/>
    <w:rsid w:val="002873A2"/>
    <w:rsid w:val="00287413"/>
    <w:rsid w:val="0029015E"/>
    <w:rsid w:val="00290717"/>
    <w:rsid w:val="00291851"/>
    <w:rsid w:val="00292BA1"/>
    <w:rsid w:val="00292BAB"/>
    <w:rsid w:val="00292CD7"/>
    <w:rsid w:val="00293D98"/>
    <w:rsid w:val="002959FC"/>
    <w:rsid w:val="00295E56"/>
    <w:rsid w:val="0029677E"/>
    <w:rsid w:val="002A1003"/>
    <w:rsid w:val="002A1240"/>
    <w:rsid w:val="002A13CD"/>
    <w:rsid w:val="002A1881"/>
    <w:rsid w:val="002A1A25"/>
    <w:rsid w:val="002A1C01"/>
    <w:rsid w:val="002A233A"/>
    <w:rsid w:val="002A24D8"/>
    <w:rsid w:val="002A2AC2"/>
    <w:rsid w:val="002A3293"/>
    <w:rsid w:val="002A4C3C"/>
    <w:rsid w:val="002A6D17"/>
    <w:rsid w:val="002A74B9"/>
    <w:rsid w:val="002B130F"/>
    <w:rsid w:val="002B1896"/>
    <w:rsid w:val="002B1BD7"/>
    <w:rsid w:val="002B1E85"/>
    <w:rsid w:val="002B3D20"/>
    <w:rsid w:val="002B7427"/>
    <w:rsid w:val="002B78F4"/>
    <w:rsid w:val="002B7AA9"/>
    <w:rsid w:val="002C087D"/>
    <w:rsid w:val="002C167C"/>
    <w:rsid w:val="002C4330"/>
    <w:rsid w:val="002C44BD"/>
    <w:rsid w:val="002C4C05"/>
    <w:rsid w:val="002C4F09"/>
    <w:rsid w:val="002C4F9E"/>
    <w:rsid w:val="002C612A"/>
    <w:rsid w:val="002C713A"/>
    <w:rsid w:val="002D20A5"/>
    <w:rsid w:val="002D26BE"/>
    <w:rsid w:val="002D2A65"/>
    <w:rsid w:val="002D36EE"/>
    <w:rsid w:val="002D488A"/>
    <w:rsid w:val="002D6623"/>
    <w:rsid w:val="002D6A81"/>
    <w:rsid w:val="002D73D0"/>
    <w:rsid w:val="002D7624"/>
    <w:rsid w:val="002D7A3E"/>
    <w:rsid w:val="002E04E6"/>
    <w:rsid w:val="002E12D1"/>
    <w:rsid w:val="002E2265"/>
    <w:rsid w:val="002E35A7"/>
    <w:rsid w:val="002E3F67"/>
    <w:rsid w:val="002E4728"/>
    <w:rsid w:val="002E4DD5"/>
    <w:rsid w:val="002E5DEE"/>
    <w:rsid w:val="002E7CC3"/>
    <w:rsid w:val="002F0150"/>
    <w:rsid w:val="002F059E"/>
    <w:rsid w:val="002F0D22"/>
    <w:rsid w:val="002F1A3C"/>
    <w:rsid w:val="002F2A1B"/>
    <w:rsid w:val="002F4652"/>
    <w:rsid w:val="002F542B"/>
    <w:rsid w:val="002F54C4"/>
    <w:rsid w:val="002F6BF6"/>
    <w:rsid w:val="002F757D"/>
    <w:rsid w:val="00300F17"/>
    <w:rsid w:val="00302112"/>
    <w:rsid w:val="00302352"/>
    <w:rsid w:val="0030254C"/>
    <w:rsid w:val="0030386E"/>
    <w:rsid w:val="00303A70"/>
    <w:rsid w:val="0030526C"/>
    <w:rsid w:val="003055DE"/>
    <w:rsid w:val="003066D3"/>
    <w:rsid w:val="003070F2"/>
    <w:rsid w:val="003078A7"/>
    <w:rsid w:val="00307B7F"/>
    <w:rsid w:val="00307C50"/>
    <w:rsid w:val="0031034F"/>
    <w:rsid w:val="0031132D"/>
    <w:rsid w:val="00311425"/>
    <w:rsid w:val="00311FC1"/>
    <w:rsid w:val="00312C02"/>
    <w:rsid w:val="003138FB"/>
    <w:rsid w:val="00313FD4"/>
    <w:rsid w:val="00314E8E"/>
    <w:rsid w:val="00315035"/>
    <w:rsid w:val="0031585D"/>
    <w:rsid w:val="00315F4D"/>
    <w:rsid w:val="0031792A"/>
    <w:rsid w:val="00320FE9"/>
    <w:rsid w:val="003215C9"/>
    <w:rsid w:val="00321E22"/>
    <w:rsid w:val="00321F42"/>
    <w:rsid w:val="003222DF"/>
    <w:rsid w:val="00322793"/>
    <w:rsid w:val="00322F55"/>
    <w:rsid w:val="00323AE1"/>
    <w:rsid w:val="00324C9E"/>
    <w:rsid w:val="003257F3"/>
    <w:rsid w:val="0032598E"/>
    <w:rsid w:val="003271AE"/>
    <w:rsid w:val="00327A28"/>
    <w:rsid w:val="0033012E"/>
    <w:rsid w:val="003309FC"/>
    <w:rsid w:val="003321E4"/>
    <w:rsid w:val="00332F80"/>
    <w:rsid w:val="00333D8E"/>
    <w:rsid w:val="00334304"/>
    <w:rsid w:val="00334374"/>
    <w:rsid w:val="00334680"/>
    <w:rsid w:val="003357E8"/>
    <w:rsid w:val="00335FDE"/>
    <w:rsid w:val="00336558"/>
    <w:rsid w:val="00336895"/>
    <w:rsid w:val="003369B1"/>
    <w:rsid w:val="003377A5"/>
    <w:rsid w:val="00337B9A"/>
    <w:rsid w:val="00340E9C"/>
    <w:rsid w:val="00340FE8"/>
    <w:rsid w:val="003433E3"/>
    <w:rsid w:val="0034364B"/>
    <w:rsid w:val="00344049"/>
    <w:rsid w:val="00344058"/>
    <w:rsid w:val="003450F2"/>
    <w:rsid w:val="00345764"/>
    <w:rsid w:val="00346548"/>
    <w:rsid w:val="00346691"/>
    <w:rsid w:val="00346B48"/>
    <w:rsid w:val="00346F66"/>
    <w:rsid w:val="003474B7"/>
    <w:rsid w:val="00347868"/>
    <w:rsid w:val="00347CD9"/>
    <w:rsid w:val="0035023A"/>
    <w:rsid w:val="003505BD"/>
    <w:rsid w:val="00350FA4"/>
    <w:rsid w:val="00351404"/>
    <w:rsid w:val="00352796"/>
    <w:rsid w:val="00354314"/>
    <w:rsid w:val="003544BC"/>
    <w:rsid w:val="003562FF"/>
    <w:rsid w:val="00356834"/>
    <w:rsid w:val="0035684A"/>
    <w:rsid w:val="00357AD0"/>
    <w:rsid w:val="003602D3"/>
    <w:rsid w:val="00361518"/>
    <w:rsid w:val="00362638"/>
    <w:rsid w:val="00362E6E"/>
    <w:rsid w:val="00363C93"/>
    <w:rsid w:val="00363E5D"/>
    <w:rsid w:val="003643F7"/>
    <w:rsid w:val="00364406"/>
    <w:rsid w:val="00364C3C"/>
    <w:rsid w:val="0036537C"/>
    <w:rsid w:val="00365397"/>
    <w:rsid w:val="003653F4"/>
    <w:rsid w:val="0036553F"/>
    <w:rsid w:val="0036581D"/>
    <w:rsid w:val="003703CD"/>
    <w:rsid w:val="003729FD"/>
    <w:rsid w:val="00372F67"/>
    <w:rsid w:val="00373EBE"/>
    <w:rsid w:val="00374E72"/>
    <w:rsid w:val="003751FB"/>
    <w:rsid w:val="00375CED"/>
    <w:rsid w:val="003766F3"/>
    <w:rsid w:val="00377678"/>
    <w:rsid w:val="00377B74"/>
    <w:rsid w:val="00377BE6"/>
    <w:rsid w:val="00380351"/>
    <w:rsid w:val="003822EE"/>
    <w:rsid w:val="00383F09"/>
    <w:rsid w:val="003849CB"/>
    <w:rsid w:val="0038509D"/>
    <w:rsid w:val="00385390"/>
    <w:rsid w:val="003855B9"/>
    <w:rsid w:val="00385AEC"/>
    <w:rsid w:val="003862F1"/>
    <w:rsid w:val="00386479"/>
    <w:rsid w:val="0038734C"/>
    <w:rsid w:val="003907C6"/>
    <w:rsid w:val="00392536"/>
    <w:rsid w:val="003933CF"/>
    <w:rsid w:val="003938D0"/>
    <w:rsid w:val="00393ADB"/>
    <w:rsid w:val="00393B17"/>
    <w:rsid w:val="00394354"/>
    <w:rsid w:val="00394869"/>
    <w:rsid w:val="00396350"/>
    <w:rsid w:val="00396D18"/>
    <w:rsid w:val="003973D1"/>
    <w:rsid w:val="003A10DD"/>
    <w:rsid w:val="003A1E1F"/>
    <w:rsid w:val="003A31E3"/>
    <w:rsid w:val="003A3427"/>
    <w:rsid w:val="003A3D35"/>
    <w:rsid w:val="003A4139"/>
    <w:rsid w:val="003A4C98"/>
    <w:rsid w:val="003A4EA5"/>
    <w:rsid w:val="003A4F15"/>
    <w:rsid w:val="003A5400"/>
    <w:rsid w:val="003A6D3F"/>
    <w:rsid w:val="003A6FAE"/>
    <w:rsid w:val="003A7359"/>
    <w:rsid w:val="003B2CC8"/>
    <w:rsid w:val="003B463C"/>
    <w:rsid w:val="003B5196"/>
    <w:rsid w:val="003B5AA4"/>
    <w:rsid w:val="003B5B35"/>
    <w:rsid w:val="003C04D0"/>
    <w:rsid w:val="003C183E"/>
    <w:rsid w:val="003C192B"/>
    <w:rsid w:val="003C2754"/>
    <w:rsid w:val="003C37AA"/>
    <w:rsid w:val="003C4AA4"/>
    <w:rsid w:val="003C4F71"/>
    <w:rsid w:val="003C6B11"/>
    <w:rsid w:val="003C71F7"/>
    <w:rsid w:val="003C7447"/>
    <w:rsid w:val="003C7CC0"/>
    <w:rsid w:val="003D138A"/>
    <w:rsid w:val="003D1E5B"/>
    <w:rsid w:val="003D2072"/>
    <w:rsid w:val="003D284A"/>
    <w:rsid w:val="003D2C9C"/>
    <w:rsid w:val="003D3A6B"/>
    <w:rsid w:val="003D3E72"/>
    <w:rsid w:val="003D54CA"/>
    <w:rsid w:val="003D5F1B"/>
    <w:rsid w:val="003D6EC3"/>
    <w:rsid w:val="003D755F"/>
    <w:rsid w:val="003E01DC"/>
    <w:rsid w:val="003E3E8B"/>
    <w:rsid w:val="003E4619"/>
    <w:rsid w:val="003E5BAD"/>
    <w:rsid w:val="003F1192"/>
    <w:rsid w:val="003F2A2C"/>
    <w:rsid w:val="003F2F7A"/>
    <w:rsid w:val="003F4EA2"/>
    <w:rsid w:val="003F65EC"/>
    <w:rsid w:val="003F67AF"/>
    <w:rsid w:val="003F6951"/>
    <w:rsid w:val="003F6D06"/>
    <w:rsid w:val="00400281"/>
    <w:rsid w:val="00401C94"/>
    <w:rsid w:val="004021BD"/>
    <w:rsid w:val="00402BA4"/>
    <w:rsid w:val="00402E5A"/>
    <w:rsid w:val="004035AE"/>
    <w:rsid w:val="00404BA7"/>
    <w:rsid w:val="0040541E"/>
    <w:rsid w:val="00405FDD"/>
    <w:rsid w:val="00406C9B"/>
    <w:rsid w:val="0040734D"/>
    <w:rsid w:val="00407770"/>
    <w:rsid w:val="00410D3D"/>
    <w:rsid w:val="00413423"/>
    <w:rsid w:val="00413553"/>
    <w:rsid w:val="004139B1"/>
    <w:rsid w:val="0041435D"/>
    <w:rsid w:val="00415B65"/>
    <w:rsid w:val="00415CA2"/>
    <w:rsid w:val="00415F5F"/>
    <w:rsid w:val="0041744D"/>
    <w:rsid w:val="004215B0"/>
    <w:rsid w:val="00421A17"/>
    <w:rsid w:val="00421A90"/>
    <w:rsid w:val="004230D3"/>
    <w:rsid w:val="00423F10"/>
    <w:rsid w:val="00425CC9"/>
    <w:rsid w:val="00425CE7"/>
    <w:rsid w:val="0042610F"/>
    <w:rsid w:val="0042736D"/>
    <w:rsid w:val="004278A2"/>
    <w:rsid w:val="004300D3"/>
    <w:rsid w:val="004304A2"/>
    <w:rsid w:val="00431466"/>
    <w:rsid w:val="004318E0"/>
    <w:rsid w:val="004348E6"/>
    <w:rsid w:val="00435711"/>
    <w:rsid w:val="00435FFB"/>
    <w:rsid w:val="00436FDD"/>
    <w:rsid w:val="00440266"/>
    <w:rsid w:val="004418EE"/>
    <w:rsid w:val="00442984"/>
    <w:rsid w:val="00443DFB"/>
    <w:rsid w:val="00444369"/>
    <w:rsid w:val="0044476A"/>
    <w:rsid w:val="004452FF"/>
    <w:rsid w:val="004459B1"/>
    <w:rsid w:val="00445BDE"/>
    <w:rsid w:val="004479F4"/>
    <w:rsid w:val="00447E2C"/>
    <w:rsid w:val="00450361"/>
    <w:rsid w:val="00450B19"/>
    <w:rsid w:val="00451167"/>
    <w:rsid w:val="0045121A"/>
    <w:rsid w:val="0045167E"/>
    <w:rsid w:val="00451E6E"/>
    <w:rsid w:val="00452829"/>
    <w:rsid w:val="004528F0"/>
    <w:rsid w:val="004530FC"/>
    <w:rsid w:val="00453577"/>
    <w:rsid w:val="00454AE4"/>
    <w:rsid w:val="00454FD7"/>
    <w:rsid w:val="004553BE"/>
    <w:rsid w:val="00455C8F"/>
    <w:rsid w:val="00455D35"/>
    <w:rsid w:val="0045659F"/>
    <w:rsid w:val="004572E8"/>
    <w:rsid w:val="0045784C"/>
    <w:rsid w:val="0046048E"/>
    <w:rsid w:val="00460710"/>
    <w:rsid w:val="00462CC9"/>
    <w:rsid w:val="004638E2"/>
    <w:rsid w:val="00464717"/>
    <w:rsid w:val="00465BF3"/>
    <w:rsid w:val="00466150"/>
    <w:rsid w:val="00466BFA"/>
    <w:rsid w:val="00466D73"/>
    <w:rsid w:val="00467776"/>
    <w:rsid w:val="00470417"/>
    <w:rsid w:val="00470F8D"/>
    <w:rsid w:val="004719DC"/>
    <w:rsid w:val="00471C56"/>
    <w:rsid w:val="00472828"/>
    <w:rsid w:val="00472A25"/>
    <w:rsid w:val="0047337D"/>
    <w:rsid w:val="00473422"/>
    <w:rsid w:val="0047402E"/>
    <w:rsid w:val="00474BCC"/>
    <w:rsid w:val="00474C9C"/>
    <w:rsid w:val="00475096"/>
    <w:rsid w:val="00475A9A"/>
    <w:rsid w:val="00477067"/>
    <w:rsid w:val="0047765B"/>
    <w:rsid w:val="0047782C"/>
    <w:rsid w:val="00480F42"/>
    <w:rsid w:val="004819A3"/>
    <w:rsid w:val="00481E51"/>
    <w:rsid w:val="00482D7F"/>
    <w:rsid w:val="004837DF"/>
    <w:rsid w:val="00484767"/>
    <w:rsid w:val="00485B30"/>
    <w:rsid w:val="00486009"/>
    <w:rsid w:val="004863A6"/>
    <w:rsid w:val="00486D0C"/>
    <w:rsid w:val="00486DB6"/>
    <w:rsid w:val="004876B8"/>
    <w:rsid w:val="00490771"/>
    <w:rsid w:val="00492A79"/>
    <w:rsid w:val="004936E9"/>
    <w:rsid w:val="00493E58"/>
    <w:rsid w:val="004945E1"/>
    <w:rsid w:val="00494868"/>
    <w:rsid w:val="00494A94"/>
    <w:rsid w:val="00494BE0"/>
    <w:rsid w:val="00495E20"/>
    <w:rsid w:val="00497068"/>
    <w:rsid w:val="004A17EE"/>
    <w:rsid w:val="004A1DDC"/>
    <w:rsid w:val="004A2533"/>
    <w:rsid w:val="004A3276"/>
    <w:rsid w:val="004A4574"/>
    <w:rsid w:val="004A5336"/>
    <w:rsid w:val="004A5C4C"/>
    <w:rsid w:val="004A7332"/>
    <w:rsid w:val="004A79A0"/>
    <w:rsid w:val="004B1376"/>
    <w:rsid w:val="004B2711"/>
    <w:rsid w:val="004B2842"/>
    <w:rsid w:val="004B2B32"/>
    <w:rsid w:val="004B4D10"/>
    <w:rsid w:val="004B5B1E"/>
    <w:rsid w:val="004B5B8E"/>
    <w:rsid w:val="004B5FBF"/>
    <w:rsid w:val="004B66B2"/>
    <w:rsid w:val="004B72FA"/>
    <w:rsid w:val="004B7312"/>
    <w:rsid w:val="004B7D70"/>
    <w:rsid w:val="004C1F2C"/>
    <w:rsid w:val="004C220C"/>
    <w:rsid w:val="004C29FD"/>
    <w:rsid w:val="004C6C28"/>
    <w:rsid w:val="004C7695"/>
    <w:rsid w:val="004D0928"/>
    <w:rsid w:val="004D0BF9"/>
    <w:rsid w:val="004D2041"/>
    <w:rsid w:val="004D436E"/>
    <w:rsid w:val="004D4F47"/>
    <w:rsid w:val="004D5707"/>
    <w:rsid w:val="004E3446"/>
    <w:rsid w:val="004E383F"/>
    <w:rsid w:val="004E4E50"/>
    <w:rsid w:val="004E52AA"/>
    <w:rsid w:val="004E56B3"/>
    <w:rsid w:val="004E5D35"/>
    <w:rsid w:val="004E63DD"/>
    <w:rsid w:val="004E7575"/>
    <w:rsid w:val="004F08CB"/>
    <w:rsid w:val="004F098E"/>
    <w:rsid w:val="004F0CC9"/>
    <w:rsid w:val="004F0D67"/>
    <w:rsid w:val="004F17BF"/>
    <w:rsid w:val="004F1C32"/>
    <w:rsid w:val="004F2627"/>
    <w:rsid w:val="004F304A"/>
    <w:rsid w:val="004F3114"/>
    <w:rsid w:val="004F3391"/>
    <w:rsid w:val="004F39DC"/>
    <w:rsid w:val="004F5552"/>
    <w:rsid w:val="005003D4"/>
    <w:rsid w:val="00501178"/>
    <w:rsid w:val="005013B1"/>
    <w:rsid w:val="00502181"/>
    <w:rsid w:val="005031AB"/>
    <w:rsid w:val="00503527"/>
    <w:rsid w:val="005046E8"/>
    <w:rsid w:val="00504AB1"/>
    <w:rsid w:val="00505447"/>
    <w:rsid w:val="00507CDC"/>
    <w:rsid w:val="00511910"/>
    <w:rsid w:val="0051194B"/>
    <w:rsid w:val="00513B21"/>
    <w:rsid w:val="0051499C"/>
    <w:rsid w:val="00515FED"/>
    <w:rsid w:val="0051644D"/>
    <w:rsid w:val="005169CC"/>
    <w:rsid w:val="005203D2"/>
    <w:rsid w:val="00521477"/>
    <w:rsid w:val="00524C17"/>
    <w:rsid w:val="0052674E"/>
    <w:rsid w:val="00526B26"/>
    <w:rsid w:val="0053035E"/>
    <w:rsid w:val="005308BF"/>
    <w:rsid w:val="00531619"/>
    <w:rsid w:val="005316D6"/>
    <w:rsid w:val="00531999"/>
    <w:rsid w:val="00531CF4"/>
    <w:rsid w:val="00532AF0"/>
    <w:rsid w:val="00533781"/>
    <w:rsid w:val="00533BA4"/>
    <w:rsid w:val="00534857"/>
    <w:rsid w:val="00536850"/>
    <w:rsid w:val="00537DF5"/>
    <w:rsid w:val="00540497"/>
    <w:rsid w:val="005404D3"/>
    <w:rsid w:val="00541360"/>
    <w:rsid w:val="005426F7"/>
    <w:rsid w:val="005431A5"/>
    <w:rsid w:val="00546097"/>
    <w:rsid w:val="00546A8B"/>
    <w:rsid w:val="0054749E"/>
    <w:rsid w:val="005478D3"/>
    <w:rsid w:val="00550D51"/>
    <w:rsid w:val="0055139E"/>
    <w:rsid w:val="005520BA"/>
    <w:rsid w:val="005529D0"/>
    <w:rsid w:val="00553A62"/>
    <w:rsid w:val="00553C92"/>
    <w:rsid w:val="0055436F"/>
    <w:rsid w:val="005544BD"/>
    <w:rsid w:val="00555959"/>
    <w:rsid w:val="00556244"/>
    <w:rsid w:val="00556620"/>
    <w:rsid w:val="005566B9"/>
    <w:rsid w:val="00560FFB"/>
    <w:rsid w:val="005617E2"/>
    <w:rsid w:val="00561F57"/>
    <w:rsid w:val="005620B8"/>
    <w:rsid w:val="005629D7"/>
    <w:rsid w:val="00562E96"/>
    <w:rsid w:val="00565414"/>
    <w:rsid w:val="0056560C"/>
    <w:rsid w:val="005659A5"/>
    <w:rsid w:val="005662A8"/>
    <w:rsid w:val="00566374"/>
    <w:rsid w:val="00566E4D"/>
    <w:rsid w:val="00567E4D"/>
    <w:rsid w:val="00567F62"/>
    <w:rsid w:val="00570AFD"/>
    <w:rsid w:val="00571930"/>
    <w:rsid w:val="005722AC"/>
    <w:rsid w:val="00572A71"/>
    <w:rsid w:val="0057383D"/>
    <w:rsid w:val="00575A57"/>
    <w:rsid w:val="00576681"/>
    <w:rsid w:val="00576A72"/>
    <w:rsid w:val="00577259"/>
    <w:rsid w:val="005777B7"/>
    <w:rsid w:val="005810B9"/>
    <w:rsid w:val="005811B0"/>
    <w:rsid w:val="00581289"/>
    <w:rsid w:val="0058223B"/>
    <w:rsid w:val="00582D08"/>
    <w:rsid w:val="00582FCD"/>
    <w:rsid w:val="00584A85"/>
    <w:rsid w:val="00584FAB"/>
    <w:rsid w:val="0058506C"/>
    <w:rsid w:val="005858C3"/>
    <w:rsid w:val="00585B38"/>
    <w:rsid w:val="00586E47"/>
    <w:rsid w:val="00586FE2"/>
    <w:rsid w:val="0058715D"/>
    <w:rsid w:val="005912F8"/>
    <w:rsid w:val="00591386"/>
    <w:rsid w:val="0059171C"/>
    <w:rsid w:val="00591D59"/>
    <w:rsid w:val="00591FA4"/>
    <w:rsid w:val="00592C18"/>
    <w:rsid w:val="00592F19"/>
    <w:rsid w:val="005936BB"/>
    <w:rsid w:val="00593853"/>
    <w:rsid w:val="00594DDE"/>
    <w:rsid w:val="00594E5A"/>
    <w:rsid w:val="005951F1"/>
    <w:rsid w:val="005962B9"/>
    <w:rsid w:val="005971F9"/>
    <w:rsid w:val="00597437"/>
    <w:rsid w:val="005A2947"/>
    <w:rsid w:val="005A51E6"/>
    <w:rsid w:val="005A62B8"/>
    <w:rsid w:val="005A6864"/>
    <w:rsid w:val="005A6BBD"/>
    <w:rsid w:val="005A6CA6"/>
    <w:rsid w:val="005A785C"/>
    <w:rsid w:val="005B022F"/>
    <w:rsid w:val="005B05F9"/>
    <w:rsid w:val="005B0639"/>
    <w:rsid w:val="005B06AF"/>
    <w:rsid w:val="005B0787"/>
    <w:rsid w:val="005B0F14"/>
    <w:rsid w:val="005B1214"/>
    <w:rsid w:val="005B2602"/>
    <w:rsid w:val="005B276F"/>
    <w:rsid w:val="005B2912"/>
    <w:rsid w:val="005B2EAF"/>
    <w:rsid w:val="005B5012"/>
    <w:rsid w:val="005B53DD"/>
    <w:rsid w:val="005B63FC"/>
    <w:rsid w:val="005B65E2"/>
    <w:rsid w:val="005B6E46"/>
    <w:rsid w:val="005C038D"/>
    <w:rsid w:val="005C0B39"/>
    <w:rsid w:val="005C1311"/>
    <w:rsid w:val="005C14BE"/>
    <w:rsid w:val="005C1DDE"/>
    <w:rsid w:val="005C345E"/>
    <w:rsid w:val="005C4ADC"/>
    <w:rsid w:val="005C5186"/>
    <w:rsid w:val="005C66C7"/>
    <w:rsid w:val="005D0886"/>
    <w:rsid w:val="005D12C1"/>
    <w:rsid w:val="005D2CAE"/>
    <w:rsid w:val="005D37EB"/>
    <w:rsid w:val="005D3E74"/>
    <w:rsid w:val="005D4DAC"/>
    <w:rsid w:val="005D510D"/>
    <w:rsid w:val="005DE3D7"/>
    <w:rsid w:val="005E0BFD"/>
    <w:rsid w:val="005E177E"/>
    <w:rsid w:val="005E1A95"/>
    <w:rsid w:val="005E2EF5"/>
    <w:rsid w:val="005E30FB"/>
    <w:rsid w:val="005E3FBA"/>
    <w:rsid w:val="005E4EB9"/>
    <w:rsid w:val="005E5BC9"/>
    <w:rsid w:val="005E7328"/>
    <w:rsid w:val="005F10FD"/>
    <w:rsid w:val="005F225A"/>
    <w:rsid w:val="005F445F"/>
    <w:rsid w:val="005F4844"/>
    <w:rsid w:val="005F4CDD"/>
    <w:rsid w:val="005F67BB"/>
    <w:rsid w:val="005F6FFF"/>
    <w:rsid w:val="005F78A2"/>
    <w:rsid w:val="005F7D51"/>
    <w:rsid w:val="005F7F35"/>
    <w:rsid w:val="006001C3"/>
    <w:rsid w:val="006003DA"/>
    <w:rsid w:val="0060143C"/>
    <w:rsid w:val="0060220B"/>
    <w:rsid w:val="00602232"/>
    <w:rsid w:val="00602DB6"/>
    <w:rsid w:val="00603C09"/>
    <w:rsid w:val="00603E7B"/>
    <w:rsid w:val="0060450F"/>
    <w:rsid w:val="00604634"/>
    <w:rsid w:val="00605535"/>
    <w:rsid w:val="00605623"/>
    <w:rsid w:val="00606A4B"/>
    <w:rsid w:val="006070CC"/>
    <w:rsid w:val="006073DE"/>
    <w:rsid w:val="0061049D"/>
    <w:rsid w:val="0061070D"/>
    <w:rsid w:val="00611D45"/>
    <w:rsid w:val="00613880"/>
    <w:rsid w:val="00613D7F"/>
    <w:rsid w:val="0062097F"/>
    <w:rsid w:val="00621BA8"/>
    <w:rsid w:val="00621E05"/>
    <w:rsid w:val="00621E6F"/>
    <w:rsid w:val="006229E0"/>
    <w:rsid w:val="006235AF"/>
    <w:rsid w:val="00623755"/>
    <w:rsid w:val="0062463C"/>
    <w:rsid w:val="00625F39"/>
    <w:rsid w:val="00626721"/>
    <w:rsid w:val="00626C04"/>
    <w:rsid w:val="00626DAA"/>
    <w:rsid w:val="006272C6"/>
    <w:rsid w:val="00627DD7"/>
    <w:rsid w:val="00630313"/>
    <w:rsid w:val="00631654"/>
    <w:rsid w:val="0063171B"/>
    <w:rsid w:val="00631E65"/>
    <w:rsid w:val="00631E92"/>
    <w:rsid w:val="00632A34"/>
    <w:rsid w:val="00635194"/>
    <w:rsid w:val="0063627E"/>
    <w:rsid w:val="00636718"/>
    <w:rsid w:val="00640A21"/>
    <w:rsid w:val="00640D33"/>
    <w:rsid w:val="00642214"/>
    <w:rsid w:val="00642F23"/>
    <w:rsid w:val="00642FF0"/>
    <w:rsid w:val="0064374F"/>
    <w:rsid w:val="00644CAA"/>
    <w:rsid w:val="006454C3"/>
    <w:rsid w:val="00645F8A"/>
    <w:rsid w:val="00650938"/>
    <w:rsid w:val="00650D07"/>
    <w:rsid w:val="0065106F"/>
    <w:rsid w:val="006524B9"/>
    <w:rsid w:val="00652544"/>
    <w:rsid w:val="00656325"/>
    <w:rsid w:val="00657353"/>
    <w:rsid w:val="00657D30"/>
    <w:rsid w:val="006603D5"/>
    <w:rsid w:val="006608B2"/>
    <w:rsid w:val="00660BEB"/>
    <w:rsid w:val="00661FAF"/>
    <w:rsid w:val="00662AA4"/>
    <w:rsid w:val="00664C7A"/>
    <w:rsid w:val="00666321"/>
    <w:rsid w:val="00666533"/>
    <w:rsid w:val="006674B2"/>
    <w:rsid w:val="00667562"/>
    <w:rsid w:val="00670375"/>
    <w:rsid w:val="006712BF"/>
    <w:rsid w:val="006719F8"/>
    <w:rsid w:val="00671B83"/>
    <w:rsid w:val="006725B9"/>
    <w:rsid w:val="0067454E"/>
    <w:rsid w:val="00674731"/>
    <w:rsid w:val="00674AF3"/>
    <w:rsid w:val="006753C7"/>
    <w:rsid w:val="006753F5"/>
    <w:rsid w:val="00675777"/>
    <w:rsid w:val="00675820"/>
    <w:rsid w:val="00675B8B"/>
    <w:rsid w:val="00675C80"/>
    <w:rsid w:val="00676AC4"/>
    <w:rsid w:val="00676AEA"/>
    <w:rsid w:val="00676BC1"/>
    <w:rsid w:val="00676BCF"/>
    <w:rsid w:val="006770D8"/>
    <w:rsid w:val="006779A7"/>
    <w:rsid w:val="0068079A"/>
    <w:rsid w:val="00681326"/>
    <w:rsid w:val="00681EB2"/>
    <w:rsid w:val="006824D7"/>
    <w:rsid w:val="00682CB7"/>
    <w:rsid w:val="0068432F"/>
    <w:rsid w:val="00684465"/>
    <w:rsid w:val="006859B0"/>
    <w:rsid w:val="006864A7"/>
    <w:rsid w:val="00686519"/>
    <w:rsid w:val="006865F8"/>
    <w:rsid w:val="00686997"/>
    <w:rsid w:val="00686EBB"/>
    <w:rsid w:val="00690E20"/>
    <w:rsid w:val="0069101D"/>
    <w:rsid w:val="00691101"/>
    <w:rsid w:val="006914C1"/>
    <w:rsid w:val="00691878"/>
    <w:rsid w:val="00692324"/>
    <w:rsid w:val="006961FB"/>
    <w:rsid w:val="006962E5"/>
    <w:rsid w:val="00696A71"/>
    <w:rsid w:val="00696FA1"/>
    <w:rsid w:val="00697B38"/>
    <w:rsid w:val="006A0920"/>
    <w:rsid w:val="006A0E60"/>
    <w:rsid w:val="006A1032"/>
    <w:rsid w:val="006A10A1"/>
    <w:rsid w:val="006A115A"/>
    <w:rsid w:val="006A13EA"/>
    <w:rsid w:val="006A15BA"/>
    <w:rsid w:val="006A23B9"/>
    <w:rsid w:val="006A5130"/>
    <w:rsid w:val="006A544C"/>
    <w:rsid w:val="006A5A78"/>
    <w:rsid w:val="006A7BDC"/>
    <w:rsid w:val="006B12EF"/>
    <w:rsid w:val="006B2B9E"/>
    <w:rsid w:val="006B6569"/>
    <w:rsid w:val="006B66DD"/>
    <w:rsid w:val="006B7304"/>
    <w:rsid w:val="006B7357"/>
    <w:rsid w:val="006B7A05"/>
    <w:rsid w:val="006B7B59"/>
    <w:rsid w:val="006C1430"/>
    <w:rsid w:val="006C156F"/>
    <w:rsid w:val="006C2967"/>
    <w:rsid w:val="006C30BE"/>
    <w:rsid w:val="006C3C70"/>
    <w:rsid w:val="006C4487"/>
    <w:rsid w:val="006C5104"/>
    <w:rsid w:val="006C5975"/>
    <w:rsid w:val="006C60E5"/>
    <w:rsid w:val="006C658E"/>
    <w:rsid w:val="006C66B8"/>
    <w:rsid w:val="006C7390"/>
    <w:rsid w:val="006D0DD0"/>
    <w:rsid w:val="006D23F6"/>
    <w:rsid w:val="006D345A"/>
    <w:rsid w:val="006D468E"/>
    <w:rsid w:val="006D4EF3"/>
    <w:rsid w:val="006E0E30"/>
    <w:rsid w:val="006E195C"/>
    <w:rsid w:val="006E1CCB"/>
    <w:rsid w:val="006E28C9"/>
    <w:rsid w:val="006E2E0C"/>
    <w:rsid w:val="006E2FBC"/>
    <w:rsid w:val="006E44E5"/>
    <w:rsid w:val="006E4746"/>
    <w:rsid w:val="006E4E79"/>
    <w:rsid w:val="006F04C1"/>
    <w:rsid w:val="006F1D72"/>
    <w:rsid w:val="006F1FEC"/>
    <w:rsid w:val="006F2265"/>
    <w:rsid w:val="006F263D"/>
    <w:rsid w:val="006F2D84"/>
    <w:rsid w:val="006F4F4C"/>
    <w:rsid w:val="006F663C"/>
    <w:rsid w:val="006F687D"/>
    <w:rsid w:val="006F7196"/>
    <w:rsid w:val="006F7F14"/>
    <w:rsid w:val="0070133A"/>
    <w:rsid w:val="00701DA8"/>
    <w:rsid w:val="00702272"/>
    <w:rsid w:val="007033B0"/>
    <w:rsid w:val="0070478C"/>
    <w:rsid w:val="00704AE0"/>
    <w:rsid w:val="007050F8"/>
    <w:rsid w:val="00705271"/>
    <w:rsid w:val="00705A19"/>
    <w:rsid w:val="00705CE9"/>
    <w:rsid w:val="00706B71"/>
    <w:rsid w:val="00707C6D"/>
    <w:rsid w:val="007100EA"/>
    <w:rsid w:val="007116F9"/>
    <w:rsid w:val="007117F8"/>
    <w:rsid w:val="00711DA5"/>
    <w:rsid w:val="007126FC"/>
    <w:rsid w:val="00714F50"/>
    <w:rsid w:val="00715A2B"/>
    <w:rsid w:val="007160F8"/>
    <w:rsid w:val="00716A2C"/>
    <w:rsid w:val="00716AB1"/>
    <w:rsid w:val="00716D67"/>
    <w:rsid w:val="007172A1"/>
    <w:rsid w:val="007172E1"/>
    <w:rsid w:val="00717547"/>
    <w:rsid w:val="007208BE"/>
    <w:rsid w:val="00722B9F"/>
    <w:rsid w:val="00723502"/>
    <w:rsid w:val="00724890"/>
    <w:rsid w:val="007265A1"/>
    <w:rsid w:val="00726BAD"/>
    <w:rsid w:val="00726F4E"/>
    <w:rsid w:val="0072741D"/>
    <w:rsid w:val="0073168B"/>
    <w:rsid w:val="007331DE"/>
    <w:rsid w:val="00734097"/>
    <w:rsid w:val="00734937"/>
    <w:rsid w:val="00734F71"/>
    <w:rsid w:val="00735CF2"/>
    <w:rsid w:val="00735EE6"/>
    <w:rsid w:val="00736EE9"/>
    <w:rsid w:val="007370D1"/>
    <w:rsid w:val="00737D01"/>
    <w:rsid w:val="007411C2"/>
    <w:rsid w:val="0074161B"/>
    <w:rsid w:val="007429C5"/>
    <w:rsid w:val="007439D2"/>
    <w:rsid w:val="00743B2A"/>
    <w:rsid w:val="007442E1"/>
    <w:rsid w:val="0074629E"/>
    <w:rsid w:val="0074789C"/>
    <w:rsid w:val="00747CE1"/>
    <w:rsid w:val="00747DDF"/>
    <w:rsid w:val="0075002C"/>
    <w:rsid w:val="007517F3"/>
    <w:rsid w:val="0075260D"/>
    <w:rsid w:val="007539E5"/>
    <w:rsid w:val="00753B62"/>
    <w:rsid w:val="0075479E"/>
    <w:rsid w:val="00754B8C"/>
    <w:rsid w:val="00755820"/>
    <w:rsid w:val="007609F7"/>
    <w:rsid w:val="007613E7"/>
    <w:rsid w:val="00761A7F"/>
    <w:rsid w:val="00761D36"/>
    <w:rsid w:val="00762833"/>
    <w:rsid w:val="00762FA8"/>
    <w:rsid w:val="0076345E"/>
    <w:rsid w:val="0076441E"/>
    <w:rsid w:val="007644D6"/>
    <w:rsid w:val="0076536C"/>
    <w:rsid w:val="007655A1"/>
    <w:rsid w:val="007678CF"/>
    <w:rsid w:val="0076B1DD"/>
    <w:rsid w:val="00770977"/>
    <w:rsid w:val="00771DD8"/>
    <w:rsid w:val="007720D0"/>
    <w:rsid w:val="00773A40"/>
    <w:rsid w:val="00774226"/>
    <w:rsid w:val="00780133"/>
    <w:rsid w:val="007802A3"/>
    <w:rsid w:val="00780837"/>
    <w:rsid w:val="00781B45"/>
    <w:rsid w:val="007838FB"/>
    <w:rsid w:val="00784E14"/>
    <w:rsid w:val="0078563A"/>
    <w:rsid w:val="00786264"/>
    <w:rsid w:val="007863A0"/>
    <w:rsid w:val="00787967"/>
    <w:rsid w:val="00791886"/>
    <w:rsid w:val="007919BF"/>
    <w:rsid w:val="0079220B"/>
    <w:rsid w:val="00792650"/>
    <w:rsid w:val="0079351E"/>
    <w:rsid w:val="00794825"/>
    <w:rsid w:val="0079489E"/>
    <w:rsid w:val="00796758"/>
    <w:rsid w:val="00797398"/>
    <w:rsid w:val="00797591"/>
    <w:rsid w:val="007978BD"/>
    <w:rsid w:val="007A006E"/>
    <w:rsid w:val="007A0095"/>
    <w:rsid w:val="007A15CD"/>
    <w:rsid w:val="007A1A33"/>
    <w:rsid w:val="007A1F56"/>
    <w:rsid w:val="007A1F72"/>
    <w:rsid w:val="007A2120"/>
    <w:rsid w:val="007A3307"/>
    <w:rsid w:val="007A37E6"/>
    <w:rsid w:val="007A3B25"/>
    <w:rsid w:val="007A3EA9"/>
    <w:rsid w:val="007A4477"/>
    <w:rsid w:val="007A5F60"/>
    <w:rsid w:val="007A6A28"/>
    <w:rsid w:val="007B149B"/>
    <w:rsid w:val="007B2614"/>
    <w:rsid w:val="007B2A1E"/>
    <w:rsid w:val="007B35D8"/>
    <w:rsid w:val="007B3708"/>
    <w:rsid w:val="007B4540"/>
    <w:rsid w:val="007B4AC4"/>
    <w:rsid w:val="007B4FED"/>
    <w:rsid w:val="007B5B56"/>
    <w:rsid w:val="007B5FFB"/>
    <w:rsid w:val="007B6673"/>
    <w:rsid w:val="007B67F8"/>
    <w:rsid w:val="007B79AE"/>
    <w:rsid w:val="007C03A9"/>
    <w:rsid w:val="007C1361"/>
    <w:rsid w:val="007C52ED"/>
    <w:rsid w:val="007C5341"/>
    <w:rsid w:val="007C5BA8"/>
    <w:rsid w:val="007C7685"/>
    <w:rsid w:val="007C7B83"/>
    <w:rsid w:val="007D094C"/>
    <w:rsid w:val="007D152A"/>
    <w:rsid w:val="007D1835"/>
    <w:rsid w:val="007D1AA5"/>
    <w:rsid w:val="007D47A8"/>
    <w:rsid w:val="007D5931"/>
    <w:rsid w:val="007D6A64"/>
    <w:rsid w:val="007D7276"/>
    <w:rsid w:val="007D7D91"/>
    <w:rsid w:val="007E0E77"/>
    <w:rsid w:val="007E0F5D"/>
    <w:rsid w:val="007E1129"/>
    <w:rsid w:val="007E1648"/>
    <w:rsid w:val="007E2F50"/>
    <w:rsid w:val="007E398A"/>
    <w:rsid w:val="007E40CC"/>
    <w:rsid w:val="007E5D83"/>
    <w:rsid w:val="007E5F7C"/>
    <w:rsid w:val="007E6343"/>
    <w:rsid w:val="007E6449"/>
    <w:rsid w:val="007E6A64"/>
    <w:rsid w:val="007E72D9"/>
    <w:rsid w:val="007F02AB"/>
    <w:rsid w:val="007F0815"/>
    <w:rsid w:val="007F08B2"/>
    <w:rsid w:val="007F1682"/>
    <w:rsid w:val="007F1BAC"/>
    <w:rsid w:val="007F504D"/>
    <w:rsid w:val="007F5E90"/>
    <w:rsid w:val="007F644E"/>
    <w:rsid w:val="007F665B"/>
    <w:rsid w:val="007F687F"/>
    <w:rsid w:val="007F6B07"/>
    <w:rsid w:val="007F755E"/>
    <w:rsid w:val="007F7897"/>
    <w:rsid w:val="007F7E17"/>
    <w:rsid w:val="007F7E3F"/>
    <w:rsid w:val="00801C89"/>
    <w:rsid w:val="00802033"/>
    <w:rsid w:val="00804641"/>
    <w:rsid w:val="008046D3"/>
    <w:rsid w:val="0080616D"/>
    <w:rsid w:val="008065FF"/>
    <w:rsid w:val="008067CC"/>
    <w:rsid w:val="0080686C"/>
    <w:rsid w:val="00806CCE"/>
    <w:rsid w:val="008111F2"/>
    <w:rsid w:val="00811ED6"/>
    <w:rsid w:val="00812809"/>
    <w:rsid w:val="008132D6"/>
    <w:rsid w:val="008134C1"/>
    <w:rsid w:val="0081550D"/>
    <w:rsid w:val="0081770D"/>
    <w:rsid w:val="0081787D"/>
    <w:rsid w:val="008204E1"/>
    <w:rsid w:val="00820BC4"/>
    <w:rsid w:val="008226ED"/>
    <w:rsid w:val="00822919"/>
    <w:rsid w:val="00822A9E"/>
    <w:rsid w:val="00822B12"/>
    <w:rsid w:val="00822D3B"/>
    <w:rsid w:val="00824657"/>
    <w:rsid w:val="00824ABF"/>
    <w:rsid w:val="00827FED"/>
    <w:rsid w:val="00830CCA"/>
    <w:rsid w:val="00830DD5"/>
    <w:rsid w:val="00832317"/>
    <w:rsid w:val="00832D9F"/>
    <w:rsid w:val="008332B7"/>
    <w:rsid w:val="008335BE"/>
    <w:rsid w:val="00833BAC"/>
    <w:rsid w:val="00833F83"/>
    <w:rsid w:val="00834569"/>
    <w:rsid w:val="008372D7"/>
    <w:rsid w:val="00837404"/>
    <w:rsid w:val="00840EB6"/>
    <w:rsid w:val="0084283D"/>
    <w:rsid w:val="008428E5"/>
    <w:rsid w:val="00845DBC"/>
    <w:rsid w:val="00845F2B"/>
    <w:rsid w:val="008460CA"/>
    <w:rsid w:val="00846404"/>
    <w:rsid w:val="00846861"/>
    <w:rsid w:val="00846DF4"/>
    <w:rsid w:val="00847E33"/>
    <w:rsid w:val="008504B2"/>
    <w:rsid w:val="0085053F"/>
    <w:rsid w:val="00850A5E"/>
    <w:rsid w:val="008525D0"/>
    <w:rsid w:val="00852779"/>
    <w:rsid w:val="00852888"/>
    <w:rsid w:val="00852933"/>
    <w:rsid w:val="00853443"/>
    <w:rsid w:val="008545CD"/>
    <w:rsid w:val="00855292"/>
    <w:rsid w:val="008564B6"/>
    <w:rsid w:val="008564CD"/>
    <w:rsid w:val="0085665B"/>
    <w:rsid w:val="00857093"/>
    <w:rsid w:val="008573D2"/>
    <w:rsid w:val="0086139E"/>
    <w:rsid w:val="0086190D"/>
    <w:rsid w:val="00861D9F"/>
    <w:rsid w:val="0086227F"/>
    <w:rsid w:val="00863D00"/>
    <w:rsid w:val="00863D63"/>
    <w:rsid w:val="00863F0D"/>
    <w:rsid w:val="0086554E"/>
    <w:rsid w:val="008657F9"/>
    <w:rsid w:val="008662D0"/>
    <w:rsid w:val="008665E4"/>
    <w:rsid w:val="00866E29"/>
    <w:rsid w:val="008678A8"/>
    <w:rsid w:val="00867E50"/>
    <w:rsid w:val="00870500"/>
    <w:rsid w:val="00870734"/>
    <w:rsid w:val="008710FC"/>
    <w:rsid w:val="008718C0"/>
    <w:rsid w:val="0087544D"/>
    <w:rsid w:val="008762DF"/>
    <w:rsid w:val="008764C9"/>
    <w:rsid w:val="00876630"/>
    <w:rsid w:val="00876655"/>
    <w:rsid w:val="008771BC"/>
    <w:rsid w:val="00877B59"/>
    <w:rsid w:val="00877F21"/>
    <w:rsid w:val="00880351"/>
    <w:rsid w:val="0088096C"/>
    <w:rsid w:val="00880EC6"/>
    <w:rsid w:val="00881AFF"/>
    <w:rsid w:val="00881D8D"/>
    <w:rsid w:val="00882209"/>
    <w:rsid w:val="00882311"/>
    <w:rsid w:val="00883507"/>
    <w:rsid w:val="00883CAE"/>
    <w:rsid w:val="00887661"/>
    <w:rsid w:val="00887C31"/>
    <w:rsid w:val="00891532"/>
    <w:rsid w:val="008924E7"/>
    <w:rsid w:val="00893108"/>
    <w:rsid w:val="0089374E"/>
    <w:rsid w:val="00893CB2"/>
    <w:rsid w:val="00893D7F"/>
    <w:rsid w:val="0089420B"/>
    <w:rsid w:val="0089668C"/>
    <w:rsid w:val="008A2AD2"/>
    <w:rsid w:val="008A3ABF"/>
    <w:rsid w:val="008A4712"/>
    <w:rsid w:val="008A4E91"/>
    <w:rsid w:val="008A5868"/>
    <w:rsid w:val="008A5CF5"/>
    <w:rsid w:val="008A5D70"/>
    <w:rsid w:val="008A646C"/>
    <w:rsid w:val="008A6712"/>
    <w:rsid w:val="008A6866"/>
    <w:rsid w:val="008A6B98"/>
    <w:rsid w:val="008A6E9D"/>
    <w:rsid w:val="008A733A"/>
    <w:rsid w:val="008A7CDD"/>
    <w:rsid w:val="008B0BE7"/>
    <w:rsid w:val="008B0C1A"/>
    <w:rsid w:val="008B1337"/>
    <w:rsid w:val="008B29C5"/>
    <w:rsid w:val="008B2E07"/>
    <w:rsid w:val="008B4DFF"/>
    <w:rsid w:val="008B56DF"/>
    <w:rsid w:val="008B7453"/>
    <w:rsid w:val="008B7A79"/>
    <w:rsid w:val="008C0660"/>
    <w:rsid w:val="008C4534"/>
    <w:rsid w:val="008C77F3"/>
    <w:rsid w:val="008C7D35"/>
    <w:rsid w:val="008D0A37"/>
    <w:rsid w:val="008D0A5C"/>
    <w:rsid w:val="008D0FFA"/>
    <w:rsid w:val="008D1226"/>
    <w:rsid w:val="008D1418"/>
    <w:rsid w:val="008D2947"/>
    <w:rsid w:val="008D2B3C"/>
    <w:rsid w:val="008D3104"/>
    <w:rsid w:val="008D37BF"/>
    <w:rsid w:val="008D3E27"/>
    <w:rsid w:val="008D5A7F"/>
    <w:rsid w:val="008D7AA7"/>
    <w:rsid w:val="008E0B01"/>
    <w:rsid w:val="008E0F8B"/>
    <w:rsid w:val="008E1E08"/>
    <w:rsid w:val="008E21BD"/>
    <w:rsid w:val="008E2341"/>
    <w:rsid w:val="008E402B"/>
    <w:rsid w:val="008E40C3"/>
    <w:rsid w:val="008E41A1"/>
    <w:rsid w:val="008E443D"/>
    <w:rsid w:val="008F0BEF"/>
    <w:rsid w:val="008F0EFF"/>
    <w:rsid w:val="008F14FD"/>
    <w:rsid w:val="008F1E18"/>
    <w:rsid w:val="008F1EDA"/>
    <w:rsid w:val="008F2432"/>
    <w:rsid w:val="008F2662"/>
    <w:rsid w:val="008F6D52"/>
    <w:rsid w:val="008F6E45"/>
    <w:rsid w:val="008F7C5F"/>
    <w:rsid w:val="008F7E3A"/>
    <w:rsid w:val="009008C0"/>
    <w:rsid w:val="00901214"/>
    <w:rsid w:val="0090138B"/>
    <w:rsid w:val="00901C3A"/>
    <w:rsid w:val="009032A8"/>
    <w:rsid w:val="0090428C"/>
    <w:rsid w:val="00904BAB"/>
    <w:rsid w:val="0090643B"/>
    <w:rsid w:val="00906846"/>
    <w:rsid w:val="0090724D"/>
    <w:rsid w:val="009072F5"/>
    <w:rsid w:val="0090780C"/>
    <w:rsid w:val="009106BF"/>
    <w:rsid w:val="00910C3F"/>
    <w:rsid w:val="00911C2F"/>
    <w:rsid w:val="00912DB0"/>
    <w:rsid w:val="00913205"/>
    <w:rsid w:val="00914399"/>
    <w:rsid w:val="009144DC"/>
    <w:rsid w:val="009146FC"/>
    <w:rsid w:val="00914AB4"/>
    <w:rsid w:val="0091565F"/>
    <w:rsid w:val="009158B0"/>
    <w:rsid w:val="009218B4"/>
    <w:rsid w:val="009230BC"/>
    <w:rsid w:val="009236C3"/>
    <w:rsid w:val="00923C02"/>
    <w:rsid w:val="009253BA"/>
    <w:rsid w:val="00925433"/>
    <w:rsid w:val="00926325"/>
    <w:rsid w:val="00926679"/>
    <w:rsid w:val="00927812"/>
    <w:rsid w:val="009278E9"/>
    <w:rsid w:val="00932575"/>
    <w:rsid w:val="0093308E"/>
    <w:rsid w:val="0093354C"/>
    <w:rsid w:val="00933C73"/>
    <w:rsid w:val="00934CC0"/>
    <w:rsid w:val="00935204"/>
    <w:rsid w:val="009359C3"/>
    <w:rsid w:val="00935A32"/>
    <w:rsid w:val="00935AE5"/>
    <w:rsid w:val="00936767"/>
    <w:rsid w:val="00936C87"/>
    <w:rsid w:val="00936D50"/>
    <w:rsid w:val="00937144"/>
    <w:rsid w:val="009376A5"/>
    <w:rsid w:val="00937C84"/>
    <w:rsid w:val="0094125B"/>
    <w:rsid w:val="009418D4"/>
    <w:rsid w:val="0094598A"/>
    <w:rsid w:val="00947DC3"/>
    <w:rsid w:val="00947ECF"/>
    <w:rsid w:val="00947EF0"/>
    <w:rsid w:val="00947F20"/>
    <w:rsid w:val="009506D4"/>
    <w:rsid w:val="00950B59"/>
    <w:rsid w:val="009511D4"/>
    <w:rsid w:val="009515DE"/>
    <w:rsid w:val="009529FB"/>
    <w:rsid w:val="00953479"/>
    <w:rsid w:val="0095531D"/>
    <w:rsid w:val="009558B0"/>
    <w:rsid w:val="009559D2"/>
    <w:rsid w:val="00955B52"/>
    <w:rsid w:val="00956298"/>
    <w:rsid w:val="00956668"/>
    <w:rsid w:val="00957377"/>
    <w:rsid w:val="00957603"/>
    <w:rsid w:val="00957EA9"/>
    <w:rsid w:val="00960C6A"/>
    <w:rsid w:val="00961716"/>
    <w:rsid w:val="00962371"/>
    <w:rsid w:val="00963376"/>
    <w:rsid w:val="0096381C"/>
    <w:rsid w:val="00963E5E"/>
    <w:rsid w:val="0096532D"/>
    <w:rsid w:val="00965AD3"/>
    <w:rsid w:val="009665E5"/>
    <w:rsid w:val="009674F9"/>
    <w:rsid w:val="009676CC"/>
    <w:rsid w:val="00967854"/>
    <w:rsid w:val="00967933"/>
    <w:rsid w:val="00970142"/>
    <w:rsid w:val="009702C7"/>
    <w:rsid w:val="009717E3"/>
    <w:rsid w:val="00971A0F"/>
    <w:rsid w:val="0097201E"/>
    <w:rsid w:val="00972597"/>
    <w:rsid w:val="00972C21"/>
    <w:rsid w:val="0097374D"/>
    <w:rsid w:val="00973ADC"/>
    <w:rsid w:val="00973BE9"/>
    <w:rsid w:val="00974B55"/>
    <w:rsid w:val="00975680"/>
    <w:rsid w:val="0098149F"/>
    <w:rsid w:val="0098200B"/>
    <w:rsid w:val="00982C9D"/>
    <w:rsid w:val="00983547"/>
    <w:rsid w:val="009837B6"/>
    <w:rsid w:val="00984405"/>
    <w:rsid w:val="00984B14"/>
    <w:rsid w:val="00985268"/>
    <w:rsid w:val="00985911"/>
    <w:rsid w:val="00985F63"/>
    <w:rsid w:val="00986A51"/>
    <w:rsid w:val="009878BA"/>
    <w:rsid w:val="009900E5"/>
    <w:rsid w:val="00990823"/>
    <w:rsid w:val="009912AC"/>
    <w:rsid w:val="0099306C"/>
    <w:rsid w:val="009930DE"/>
    <w:rsid w:val="00993235"/>
    <w:rsid w:val="0099336E"/>
    <w:rsid w:val="00995DCC"/>
    <w:rsid w:val="00996F35"/>
    <w:rsid w:val="00997361"/>
    <w:rsid w:val="00997627"/>
    <w:rsid w:val="0099780F"/>
    <w:rsid w:val="00997FF2"/>
    <w:rsid w:val="009A0083"/>
    <w:rsid w:val="009A02E3"/>
    <w:rsid w:val="009A2B20"/>
    <w:rsid w:val="009A327F"/>
    <w:rsid w:val="009A370F"/>
    <w:rsid w:val="009A3E42"/>
    <w:rsid w:val="009A480F"/>
    <w:rsid w:val="009A49B7"/>
    <w:rsid w:val="009A6AB4"/>
    <w:rsid w:val="009A72D5"/>
    <w:rsid w:val="009A7EA8"/>
    <w:rsid w:val="009B0826"/>
    <w:rsid w:val="009B0B0F"/>
    <w:rsid w:val="009B126A"/>
    <w:rsid w:val="009B1962"/>
    <w:rsid w:val="009B2341"/>
    <w:rsid w:val="009B3032"/>
    <w:rsid w:val="009B3375"/>
    <w:rsid w:val="009B43DC"/>
    <w:rsid w:val="009B45DE"/>
    <w:rsid w:val="009B4F3A"/>
    <w:rsid w:val="009B5CEA"/>
    <w:rsid w:val="009B6302"/>
    <w:rsid w:val="009B65C5"/>
    <w:rsid w:val="009B781A"/>
    <w:rsid w:val="009B794B"/>
    <w:rsid w:val="009C109C"/>
    <w:rsid w:val="009C1BA5"/>
    <w:rsid w:val="009C1CAF"/>
    <w:rsid w:val="009C1E34"/>
    <w:rsid w:val="009C2C9D"/>
    <w:rsid w:val="009C2FC1"/>
    <w:rsid w:val="009C40B3"/>
    <w:rsid w:val="009C53BD"/>
    <w:rsid w:val="009C549A"/>
    <w:rsid w:val="009C593D"/>
    <w:rsid w:val="009C60A3"/>
    <w:rsid w:val="009C623F"/>
    <w:rsid w:val="009C6354"/>
    <w:rsid w:val="009C6994"/>
    <w:rsid w:val="009C6D6A"/>
    <w:rsid w:val="009C6E2F"/>
    <w:rsid w:val="009C700F"/>
    <w:rsid w:val="009C79BA"/>
    <w:rsid w:val="009C7E38"/>
    <w:rsid w:val="009D14E7"/>
    <w:rsid w:val="009D1C47"/>
    <w:rsid w:val="009D1E8C"/>
    <w:rsid w:val="009D2D65"/>
    <w:rsid w:val="009D357E"/>
    <w:rsid w:val="009D35FF"/>
    <w:rsid w:val="009D371C"/>
    <w:rsid w:val="009D3A6A"/>
    <w:rsid w:val="009D530B"/>
    <w:rsid w:val="009D5C4C"/>
    <w:rsid w:val="009D6A7F"/>
    <w:rsid w:val="009D6E6C"/>
    <w:rsid w:val="009E016E"/>
    <w:rsid w:val="009E0D61"/>
    <w:rsid w:val="009E0DE1"/>
    <w:rsid w:val="009E139C"/>
    <w:rsid w:val="009E1EBF"/>
    <w:rsid w:val="009E3E22"/>
    <w:rsid w:val="009E4B14"/>
    <w:rsid w:val="009E64F1"/>
    <w:rsid w:val="009F15E2"/>
    <w:rsid w:val="009F3417"/>
    <w:rsid w:val="009F418F"/>
    <w:rsid w:val="009F419F"/>
    <w:rsid w:val="009F6EDC"/>
    <w:rsid w:val="00A03F97"/>
    <w:rsid w:val="00A0521C"/>
    <w:rsid w:val="00A05D4A"/>
    <w:rsid w:val="00A05FC6"/>
    <w:rsid w:val="00A10119"/>
    <w:rsid w:val="00A10DBE"/>
    <w:rsid w:val="00A12654"/>
    <w:rsid w:val="00A143B3"/>
    <w:rsid w:val="00A14712"/>
    <w:rsid w:val="00A14CCA"/>
    <w:rsid w:val="00A14DD8"/>
    <w:rsid w:val="00A15474"/>
    <w:rsid w:val="00A1547E"/>
    <w:rsid w:val="00A16AE1"/>
    <w:rsid w:val="00A16CA6"/>
    <w:rsid w:val="00A1730D"/>
    <w:rsid w:val="00A1742A"/>
    <w:rsid w:val="00A207AF"/>
    <w:rsid w:val="00A210AD"/>
    <w:rsid w:val="00A23193"/>
    <w:rsid w:val="00A23F97"/>
    <w:rsid w:val="00A23FCC"/>
    <w:rsid w:val="00A24011"/>
    <w:rsid w:val="00A250C2"/>
    <w:rsid w:val="00A25A0A"/>
    <w:rsid w:val="00A262B6"/>
    <w:rsid w:val="00A264DE"/>
    <w:rsid w:val="00A26FE4"/>
    <w:rsid w:val="00A31EC5"/>
    <w:rsid w:val="00A3273D"/>
    <w:rsid w:val="00A33D2F"/>
    <w:rsid w:val="00A344F5"/>
    <w:rsid w:val="00A34808"/>
    <w:rsid w:val="00A354F6"/>
    <w:rsid w:val="00A35ED7"/>
    <w:rsid w:val="00A360A9"/>
    <w:rsid w:val="00A400C5"/>
    <w:rsid w:val="00A404E2"/>
    <w:rsid w:val="00A40A75"/>
    <w:rsid w:val="00A40E63"/>
    <w:rsid w:val="00A410DF"/>
    <w:rsid w:val="00A41193"/>
    <w:rsid w:val="00A41209"/>
    <w:rsid w:val="00A41312"/>
    <w:rsid w:val="00A41447"/>
    <w:rsid w:val="00A4257A"/>
    <w:rsid w:val="00A43075"/>
    <w:rsid w:val="00A43989"/>
    <w:rsid w:val="00A4402A"/>
    <w:rsid w:val="00A45A86"/>
    <w:rsid w:val="00A46175"/>
    <w:rsid w:val="00A46778"/>
    <w:rsid w:val="00A47626"/>
    <w:rsid w:val="00A507EC"/>
    <w:rsid w:val="00A51EA5"/>
    <w:rsid w:val="00A52266"/>
    <w:rsid w:val="00A5331B"/>
    <w:rsid w:val="00A53422"/>
    <w:rsid w:val="00A538C0"/>
    <w:rsid w:val="00A53B93"/>
    <w:rsid w:val="00A54119"/>
    <w:rsid w:val="00A551A7"/>
    <w:rsid w:val="00A5540E"/>
    <w:rsid w:val="00A55DAB"/>
    <w:rsid w:val="00A55EAC"/>
    <w:rsid w:val="00A56066"/>
    <w:rsid w:val="00A567E6"/>
    <w:rsid w:val="00A56AA6"/>
    <w:rsid w:val="00A56D54"/>
    <w:rsid w:val="00A570A4"/>
    <w:rsid w:val="00A57DCC"/>
    <w:rsid w:val="00A60718"/>
    <w:rsid w:val="00A61030"/>
    <w:rsid w:val="00A611F2"/>
    <w:rsid w:val="00A6177D"/>
    <w:rsid w:val="00A6201B"/>
    <w:rsid w:val="00A623F7"/>
    <w:rsid w:val="00A62AC1"/>
    <w:rsid w:val="00A62B74"/>
    <w:rsid w:val="00A63E25"/>
    <w:rsid w:val="00A641CF"/>
    <w:rsid w:val="00A643EB"/>
    <w:rsid w:val="00A65FEB"/>
    <w:rsid w:val="00A67A46"/>
    <w:rsid w:val="00A67E07"/>
    <w:rsid w:val="00A7070B"/>
    <w:rsid w:val="00A70DE2"/>
    <w:rsid w:val="00A71E9C"/>
    <w:rsid w:val="00A72149"/>
    <w:rsid w:val="00A72CA8"/>
    <w:rsid w:val="00A73AA0"/>
    <w:rsid w:val="00A74978"/>
    <w:rsid w:val="00A74A09"/>
    <w:rsid w:val="00A7521D"/>
    <w:rsid w:val="00A75F0D"/>
    <w:rsid w:val="00A770BA"/>
    <w:rsid w:val="00A77321"/>
    <w:rsid w:val="00A7797C"/>
    <w:rsid w:val="00A815BC"/>
    <w:rsid w:val="00A8399D"/>
    <w:rsid w:val="00A85C6D"/>
    <w:rsid w:val="00A8624C"/>
    <w:rsid w:val="00A8675C"/>
    <w:rsid w:val="00A86D4C"/>
    <w:rsid w:val="00A9009E"/>
    <w:rsid w:val="00A902D0"/>
    <w:rsid w:val="00A90D79"/>
    <w:rsid w:val="00A91274"/>
    <w:rsid w:val="00A91300"/>
    <w:rsid w:val="00A91A8C"/>
    <w:rsid w:val="00A92267"/>
    <w:rsid w:val="00A92763"/>
    <w:rsid w:val="00A92BB4"/>
    <w:rsid w:val="00A93459"/>
    <w:rsid w:val="00A9473F"/>
    <w:rsid w:val="00A95ADB"/>
    <w:rsid w:val="00A95DFB"/>
    <w:rsid w:val="00A974DC"/>
    <w:rsid w:val="00AA0960"/>
    <w:rsid w:val="00AA0CCF"/>
    <w:rsid w:val="00AA139D"/>
    <w:rsid w:val="00AA28B9"/>
    <w:rsid w:val="00AA2F8D"/>
    <w:rsid w:val="00AA478B"/>
    <w:rsid w:val="00AA4885"/>
    <w:rsid w:val="00AA5769"/>
    <w:rsid w:val="00AA5868"/>
    <w:rsid w:val="00AA696A"/>
    <w:rsid w:val="00AA6DAC"/>
    <w:rsid w:val="00AA75EA"/>
    <w:rsid w:val="00AA79AC"/>
    <w:rsid w:val="00AA79B4"/>
    <w:rsid w:val="00AA7A70"/>
    <w:rsid w:val="00AB08D5"/>
    <w:rsid w:val="00AB0A76"/>
    <w:rsid w:val="00AB12D5"/>
    <w:rsid w:val="00AB1E44"/>
    <w:rsid w:val="00AB1EB6"/>
    <w:rsid w:val="00AB2A27"/>
    <w:rsid w:val="00AB3A6E"/>
    <w:rsid w:val="00AB40A5"/>
    <w:rsid w:val="00AB4F80"/>
    <w:rsid w:val="00AB57EE"/>
    <w:rsid w:val="00AB69A9"/>
    <w:rsid w:val="00AB718D"/>
    <w:rsid w:val="00AB7DF7"/>
    <w:rsid w:val="00AC123E"/>
    <w:rsid w:val="00AC22E4"/>
    <w:rsid w:val="00AC2402"/>
    <w:rsid w:val="00AC45B5"/>
    <w:rsid w:val="00AC4C9C"/>
    <w:rsid w:val="00AC4CCE"/>
    <w:rsid w:val="00AC546E"/>
    <w:rsid w:val="00AC6EC3"/>
    <w:rsid w:val="00AC770B"/>
    <w:rsid w:val="00AD069A"/>
    <w:rsid w:val="00AD0841"/>
    <w:rsid w:val="00AD10BB"/>
    <w:rsid w:val="00AD308E"/>
    <w:rsid w:val="00AD3A47"/>
    <w:rsid w:val="00AD3ECC"/>
    <w:rsid w:val="00AD4149"/>
    <w:rsid w:val="00AD44E8"/>
    <w:rsid w:val="00AD4AB7"/>
    <w:rsid w:val="00AD797B"/>
    <w:rsid w:val="00AE150D"/>
    <w:rsid w:val="00AE1600"/>
    <w:rsid w:val="00AE181A"/>
    <w:rsid w:val="00AE1B8F"/>
    <w:rsid w:val="00AE3E35"/>
    <w:rsid w:val="00AE6413"/>
    <w:rsid w:val="00AE7038"/>
    <w:rsid w:val="00AF0AC6"/>
    <w:rsid w:val="00AF1755"/>
    <w:rsid w:val="00AF1C22"/>
    <w:rsid w:val="00AF2CD0"/>
    <w:rsid w:val="00AF3423"/>
    <w:rsid w:val="00AF3AED"/>
    <w:rsid w:val="00AF4571"/>
    <w:rsid w:val="00AF62D3"/>
    <w:rsid w:val="00AF66DC"/>
    <w:rsid w:val="00AF6BEB"/>
    <w:rsid w:val="00AF7476"/>
    <w:rsid w:val="00AF7939"/>
    <w:rsid w:val="00B00798"/>
    <w:rsid w:val="00B00F06"/>
    <w:rsid w:val="00B014E8"/>
    <w:rsid w:val="00B01CC8"/>
    <w:rsid w:val="00B023F8"/>
    <w:rsid w:val="00B02E1C"/>
    <w:rsid w:val="00B040BA"/>
    <w:rsid w:val="00B05949"/>
    <w:rsid w:val="00B05E70"/>
    <w:rsid w:val="00B05EF8"/>
    <w:rsid w:val="00B07E09"/>
    <w:rsid w:val="00B109C9"/>
    <w:rsid w:val="00B11E36"/>
    <w:rsid w:val="00B13861"/>
    <w:rsid w:val="00B13937"/>
    <w:rsid w:val="00B15246"/>
    <w:rsid w:val="00B15448"/>
    <w:rsid w:val="00B15CD2"/>
    <w:rsid w:val="00B166BF"/>
    <w:rsid w:val="00B20310"/>
    <w:rsid w:val="00B222D9"/>
    <w:rsid w:val="00B23178"/>
    <w:rsid w:val="00B245D9"/>
    <w:rsid w:val="00B249BB"/>
    <w:rsid w:val="00B24E48"/>
    <w:rsid w:val="00B254C1"/>
    <w:rsid w:val="00B263C4"/>
    <w:rsid w:val="00B276FD"/>
    <w:rsid w:val="00B27B9C"/>
    <w:rsid w:val="00B3056A"/>
    <w:rsid w:val="00B30DF8"/>
    <w:rsid w:val="00B31D87"/>
    <w:rsid w:val="00B3549D"/>
    <w:rsid w:val="00B35CFB"/>
    <w:rsid w:val="00B36EC8"/>
    <w:rsid w:val="00B371C0"/>
    <w:rsid w:val="00B40190"/>
    <w:rsid w:val="00B410A4"/>
    <w:rsid w:val="00B4185A"/>
    <w:rsid w:val="00B41CFB"/>
    <w:rsid w:val="00B425BD"/>
    <w:rsid w:val="00B42879"/>
    <w:rsid w:val="00B43CDD"/>
    <w:rsid w:val="00B44891"/>
    <w:rsid w:val="00B45E1D"/>
    <w:rsid w:val="00B460CD"/>
    <w:rsid w:val="00B462CE"/>
    <w:rsid w:val="00B46425"/>
    <w:rsid w:val="00B46692"/>
    <w:rsid w:val="00B469D0"/>
    <w:rsid w:val="00B46B5F"/>
    <w:rsid w:val="00B50494"/>
    <w:rsid w:val="00B514A8"/>
    <w:rsid w:val="00B514D4"/>
    <w:rsid w:val="00B5255C"/>
    <w:rsid w:val="00B526A7"/>
    <w:rsid w:val="00B54434"/>
    <w:rsid w:val="00B5491D"/>
    <w:rsid w:val="00B55EB5"/>
    <w:rsid w:val="00B5614F"/>
    <w:rsid w:val="00B5750A"/>
    <w:rsid w:val="00B57A31"/>
    <w:rsid w:val="00B57F10"/>
    <w:rsid w:val="00B60ABE"/>
    <w:rsid w:val="00B6185B"/>
    <w:rsid w:val="00B6296E"/>
    <w:rsid w:val="00B62ABF"/>
    <w:rsid w:val="00B63018"/>
    <w:rsid w:val="00B6342B"/>
    <w:rsid w:val="00B65B04"/>
    <w:rsid w:val="00B65DB5"/>
    <w:rsid w:val="00B65F04"/>
    <w:rsid w:val="00B67E9C"/>
    <w:rsid w:val="00B70BCC"/>
    <w:rsid w:val="00B70C9F"/>
    <w:rsid w:val="00B7249F"/>
    <w:rsid w:val="00B746A3"/>
    <w:rsid w:val="00B74ADC"/>
    <w:rsid w:val="00B756DA"/>
    <w:rsid w:val="00B75B7D"/>
    <w:rsid w:val="00B76994"/>
    <w:rsid w:val="00B7753A"/>
    <w:rsid w:val="00B802D1"/>
    <w:rsid w:val="00B80593"/>
    <w:rsid w:val="00B81A65"/>
    <w:rsid w:val="00B83375"/>
    <w:rsid w:val="00B83F68"/>
    <w:rsid w:val="00B83F94"/>
    <w:rsid w:val="00B840B0"/>
    <w:rsid w:val="00B845A7"/>
    <w:rsid w:val="00B862AF"/>
    <w:rsid w:val="00B87421"/>
    <w:rsid w:val="00B90000"/>
    <w:rsid w:val="00B910D5"/>
    <w:rsid w:val="00B911BF"/>
    <w:rsid w:val="00B916AC"/>
    <w:rsid w:val="00B91A7B"/>
    <w:rsid w:val="00B91EC6"/>
    <w:rsid w:val="00B925A2"/>
    <w:rsid w:val="00B927F2"/>
    <w:rsid w:val="00B93071"/>
    <w:rsid w:val="00B9319B"/>
    <w:rsid w:val="00B93F34"/>
    <w:rsid w:val="00B95C0F"/>
    <w:rsid w:val="00B979C8"/>
    <w:rsid w:val="00BA03AC"/>
    <w:rsid w:val="00BA04FA"/>
    <w:rsid w:val="00BA0916"/>
    <w:rsid w:val="00BA1439"/>
    <w:rsid w:val="00BA26D1"/>
    <w:rsid w:val="00BA2FA4"/>
    <w:rsid w:val="00BA3BBD"/>
    <w:rsid w:val="00BA4170"/>
    <w:rsid w:val="00BA4604"/>
    <w:rsid w:val="00BA4814"/>
    <w:rsid w:val="00BA5C03"/>
    <w:rsid w:val="00BA6E7F"/>
    <w:rsid w:val="00BB0578"/>
    <w:rsid w:val="00BB1367"/>
    <w:rsid w:val="00BB1812"/>
    <w:rsid w:val="00BB1F16"/>
    <w:rsid w:val="00BB2B75"/>
    <w:rsid w:val="00BB30AC"/>
    <w:rsid w:val="00BB3241"/>
    <w:rsid w:val="00BB3313"/>
    <w:rsid w:val="00BB37AB"/>
    <w:rsid w:val="00BB4051"/>
    <w:rsid w:val="00BB67D0"/>
    <w:rsid w:val="00BB72BA"/>
    <w:rsid w:val="00BB777A"/>
    <w:rsid w:val="00BC02F8"/>
    <w:rsid w:val="00BC0431"/>
    <w:rsid w:val="00BC1051"/>
    <w:rsid w:val="00BC1F96"/>
    <w:rsid w:val="00BC289D"/>
    <w:rsid w:val="00BC3208"/>
    <w:rsid w:val="00BC3278"/>
    <w:rsid w:val="00BC4C69"/>
    <w:rsid w:val="00BC66EA"/>
    <w:rsid w:val="00BC76C7"/>
    <w:rsid w:val="00BD002F"/>
    <w:rsid w:val="00BD0724"/>
    <w:rsid w:val="00BD0B31"/>
    <w:rsid w:val="00BD0D3E"/>
    <w:rsid w:val="00BD1845"/>
    <w:rsid w:val="00BD1892"/>
    <w:rsid w:val="00BD34E9"/>
    <w:rsid w:val="00BD39DB"/>
    <w:rsid w:val="00BD3B34"/>
    <w:rsid w:val="00BD3CC8"/>
    <w:rsid w:val="00BD452F"/>
    <w:rsid w:val="00BD5458"/>
    <w:rsid w:val="00BD6305"/>
    <w:rsid w:val="00BD6C3D"/>
    <w:rsid w:val="00BD70A1"/>
    <w:rsid w:val="00BD7AD4"/>
    <w:rsid w:val="00BE0AD5"/>
    <w:rsid w:val="00BE18A5"/>
    <w:rsid w:val="00BE2635"/>
    <w:rsid w:val="00BE2932"/>
    <w:rsid w:val="00BE2B15"/>
    <w:rsid w:val="00BE2FBF"/>
    <w:rsid w:val="00BE3023"/>
    <w:rsid w:val="00BE4385"/>
    <w:rsid w:val="00BE4680"/>
    <w:rsid w:val="00BE6C4F"/>
    <w:rsid w:val="00BE70F1"/>
    <w:rsid w:val="00BE723A"/>
    <w:rsid w:val="00BE7477"/>
    <w:rsid w:val="00BE77C6"/>
    <w:rsid w:val="00BE7B23"/>
    <w:rsid w:val="00BE7E3F"/>
    <w:rsid w:val="00BF0380"/>
    <w:rsid w:val="00BF1171"/>
    <w:rsid w:val="00BF127A"/>
    <w:rsid w:val="00BF1989"/>
    <w:rsid w:val="00BF2797"/>
    <w:rsid w:val="00BF2E70"/>
    <w:rsid w:val="00BF35A0"/>
    <w:rsid w:val="00BF3BED"/>
    <w:rsid w:val="00BF4773"/>
    <w:rsid w:val="00BF4930"/>
    <w:rsid w:val="00BF5384"/>
    <w:rsid w:val="00BF57E0"/>
    <w:rsid w:val="00BF62CD"/>
    <w:rsid w:val="00BF64DB"/>
    <w:rsid w:val="00BF65F2"/>
    <w:rsid w:val="00BF6DC1"/>
    <w:rsid w:val="00BF7982"/>
    <w:rsid w:val="00C00DCE"/>
    <w:rsid w:val="00C02548"/>
    <w:rsid w:val="00C025AE"/>
    <w:rsid w:val="00C02935"/>
    <w:rsid w:val="00C02D07"/>
    <w:rsid w:val="00C034C7"/>
    <w:rsid w:val="00C03700"/>
    <w:rsid w:val="00C03E15"/>
    <w:rsid w:val="00C04BDA"/>
    <w:rsid w:val="00C0524F"/>
    <w:rsid w:val="00C057C5"/>
    <w:rsid w:val="00C05900"/>
    <w:rsid w:val="00C05C1F"/>
    <w:rsid w:val="00C060D4"/>
    <w:rsid w:val="00C0610D"/>
    <w:rsid w:val="00C10449"/>
    <w:rsid w:val="00C10CA1"/>
    <w:rsid w:val="00C118FA"/>
    <w:rsid w:val="00C12B05"/>
    <w:rsid w:val="00C13FD1"/>
    <w:rsid w:val="00C143BB"/>
    <w:rsid w:val="00C14B6D"/>
    <w:rsid w:val="00C14CC6"/>
    <w:rsid w:val="00C1540E"/>
    <w:rsid w:val="00C168AC"/>
    <w:rsid w:val="00C1704B"/>
    <w:rsid w:val="00C20A85"/>
    <w:rsid w:val="00C20E36"/>
    <w:rsid w:val="00C219F2"/>
    <w:rsid w:val="00C21A80"/>
    <w:rsid w:val="00C2207C"/>
    <w:rsid w:val="00C237AB"/>
    <w:rsid w:val="00C23A40"/>
    <w:rsid w:val="00C2432A"/>
    <w:rsid w:val="00C24678"/>
    <w:rsid w:val="00C24ADA"/>
    <w:rsid w:val="00C260D7"/>
    <w:rsid w:val="00C261B5"/>
    <w:rsid w:val="00C26F41"/>
    <w:rsid w:val="00C27416"/>
    <w:rsid w:val="00C275F1"/>
    <w:rsid w:val="00C27A4E"/>
    <w:rsid w:val="00C27D35"/>
    <w:rsid w:val="00C30020"/>
    <w:rsid w:val="00C30566"/>
    <w:rsid w:val="00C307B8"/>
    <w:rsid w:val="00C30DAE"/>
    <w:rsid w:val="00C33A52"/>
    <w:rsid w:val="00C35F49"/>
    <w:rsid w:val="00C36D5D"/>
    <w:rsid w:val="00C37577"/>
    <w:rsid w:val="00C3782D"/>
    <w:rsid w:val="00C40042"/>
    <w:rsid w:val="00C40691"/>
    <w:rsid w:val="00C40F1B"/>
    <w:rsid w:val="00C413A1"/>
    <w:rsid w:val="00C41775"/>
    <w:rsid w:val="00C426A7"/>
    <w:rsid w:val="00C43015"/>
    <w:rsid w:val="00C43931"/>
    <w:rsid w:val="00C44265"/>
    <w:rsid w:val="00C44F57"/>
    <w:rsid w:val="00C451AD"/>
    <w:rsid w:val="00C451F0"/>
    <w:rsid w:val="00C457CD"/>
    <w:rsid w:val="00C469BE"/>
    <w:rsid w:val="00C47409"/>
    <w:rsid w:val="00C47CD7"/>
    <w:rsid w:val="00C47DAD"/>
    <w:rsid w:val="00C511AE"/>
    <w:rsid w:val="00C5138F"/>
    <w:rsid w:val="00C52942"/>
    <w:rsid w:val="00C53305"/>
    <w:rsid w:val="00C54134"/>
    <w:rsid w:val="00C541B0"/>
    <w:rsid w:val="00C545F4"/>
    <w:rsid w:val="00C549AB"/>
    <w:rsid w:val="00C55F17"/>
    <w:rsid w:val="00C560B0"/>
    <w:rsid w:val="00C56675"/>
    <w:rsid w:val="00C57ADD"/>
    <w:rsid w:val="00C622C6"/>
    <w:rsid w:val="00C623DA"/>
    <w:rsid w:val="00C628A7"/>
    <w:rsid w:val="00C62A39"/>
    <w:rsid w:val="00C633BB"/>
    <w:rsid w:val="00C6377E"/>
    <w:rsid w:val="00C6395E"/>
    <w:rsid w:val="00C6523A"/>
    <w:rsid w:val="00C66633"/>
    <w:rsid w:val="00C669E5"/>
    <w:rsid w:val="00C673FB"/>
    <w:rsid w:val="00C67C46"/>
    <w:rsid w:val="00C700A5"/>
    <w:rsid w:val="00C70670"/>
    <w:rsid w:val="00C71A1F"/>
    <w:rsid w:val="00C720BD"/>
    <w:rsid w:val="00C73384"/>
    <w:rsid w:val="00C740D6"/>
    <w:rsid w:val="00C7566E"/>
    <w:rsid w:val="00C75894"/>
    <w:rsid w:val="00C75CBB"/>
    <w:rsid w:val="00C76203"/>
    <w:rsid w:val="00C76C93"/>
    <w:rsid w:val="00C7775D"/>
    <w:rsid w:val="00C77882"/>
    <w:rsid w:val="00C77B4C"/>
    <w:rsid w:val="00C80544"/>
    <w:rsid w:val="00C83788"/>
    <w:rsid w:val="00C85BE8"/>
    <w:rsid w:val="00C8665A"/>
    <w:rsid w:val="00C86835"/>
    <w:rsid w:val="00C87462"/>
    <w:rsid w:val="00C91775"/>
    <w:rsid w:val="00C91CA1"/>
    <w:rsid w:val="00C91E88"/>
    <w:rsid w:val="00C92C5D"/>
    <w:rsid w:val="00C94626"/>
    <w:rsid w:val="00C95EDF"/>
    <w:rsid w:val="00C96820"/>
    <w:rsid w:val="00CA03E8"/>
    <w:rsid w:val="00CA15EF"/>
    <w:rsid w:val="00CA2E0E"/>
    <w:rsid w:val="00CA44DB"/>
    <w:rsid w:val="00CA48AE"/>
    <w:rsid w:val="00CA5C17"/>
    <w:rsid w:val="00CA5FFB"/>
    <w:rsid w:val="00CA6ED7"/>
    <w:rsid w:val="00CA733C"/>
    <w:rsid w:val="00CB0F78"/>
    <w:rsid w:val="00CB1B48"/>
    <w:rsid w:val="00CB37E0"/>
    <w:rsid w:val="00CB3913"/>
    <w:rsid w:val="00CB3A2A"/>
    <w:rsid w:val="00CB3C7E"/>
    <w:rsid w:val="00CB3F33"/>
    <w:rsid w:val="00CB4865"/>
    <w:rsid w:val="00CB5106"/>
    <w:rsid w:val="00CB58F7"/>
    <w:rsid w:val="00CB60D7"/>
    <w:rsid w:val="00CB6C02"/>
    <w:rsid w:val="00CC01E9"/>
    <w:rsid w:val="00CC181B"/>
    <w:rsid w:val="00CC2B96"/>
    <w:rsid w:val="00CC3013"/>
    <w:rsid w:val="00CC3080"/>
    <w:rsid w:val="00CC3A52"/>
    <w:rsid w:val="00CC52BF"/>
    <w:rsid w:val="00CC58BF"/>
    <w:rsid w:val="00CC5D9D"/>
    <w:rsid w:val="00CC6366"/>
    <w:rsid w:val="00CC6924"/>
    <w:rsid w:val="00CD0047"/>
    <w:rsid w:val="00CD0DE1"/>
    <w:rsid w:val="00CD1E92"/>
    <w:rsid w:val="00CD20ED"/>
    <w:rsid w:val="00CD2147"/>
    <w:rsid w:val="00CD2556"/>
    <w:rsid w:val="00CD2833"/>
    <w:rsid w:val="00CD2AD5"/>
    <w:rsid w:val="00CD2CB2"/>
    <w:rsid w:val="00CD2F8B"/>
    <w:rsid w:val="00CD2FDF"/>
    <w:rsid w:val="00CD3246"/>
    <w:rsid w:val="00CD32EE"/>
    <w:rsid w:val="00CD42A4"/>
    <w:rsid w:val="00CD6EE2"/>
    <w:rsid w:val="00CD7549"/>
    <w:rsid w:val="00CD7606"/>
    <w:rsid w:val="00CDE4ED"/>
    <w:rsid w:val="00CE006D"/>
    <w:rsid w:val="00CE01FE"/>
    <w:rsid w:val="00CE066B"/>
    <w:rsid w:val="00CE1BB7"/>
    <w:rsid w:val="00CE2108"/>
    <w:rsid w:val="00CE2EFD"/>
    <w:rsid w:val="00CE3522"/>
    <w:rsid w:val="00CE3AE7"/>
    <w:rsid w:val="00CE40F5"/>
    <w:rsid w:val="00CE4845"/>
    <w:rsid w:val="00CE557C"/>
    <w:rsid w:val="00CE57AD"/>
    <w:rsid w:val="00CE6045"/>
    <w:rsid w:val="00CF27CA"/>
    <w:rsid w:val="00CF2F1E"/>
    <w:rsid w:val="00CF34A7"/>
    <w:rsid w:val="00CF3691"/>
    <w:rsid w:val="00CF3CEB"/>
    <w:rsid w:val="00CF41CB"/>
    <w:rsid w:val="00CF42C7"/>
    <w:rsid w:val="00CF4D23"/>
    <w:rsid w:val="00CF5007"/>
    <w:rsid w:val="00CF562A"/>
    <w:rsid w:val="00CF578E"/>
    <w:rsid w:val="00CF5E73"/>
    <w:rsid w:val="00CF63C3"/>
    <w:rsid w:val="00CF63E9"/>
    <w:rsid w:val="00CF65B1"/>
    <w:rsid w:val="00CF79DB"/>
    <w:rsid w:val="00CF7F85"/>
    <w:rsid w:val="00CFB8BB"/>
    <w:rsid w:val="00D00560"/>
    <w:rsid w:val="00D00A14"/>
    <w:rsid w:val="00D00C9C"/>
    <w:rsid w:val="00D0144D"/>
    <w:rsid w:val="00D02684"/>
    <w:rsid w:val="00D0288F"/>
    <w:rsid w:val="00D04BBE"/>
    <w:rsid w:val="00D05354"/>
    <w:rsid w:val="00D05603"/>
    <w:rsid w:val="00D070F9"/>
    <w:rsid w:val="00D07C4C"/>
    <w:rsid w:val="00D10333"/>
    <w:rsid w:val="00D110F0"/>
    <w:rsid w:val="00D11F8F"/>
    <w:rsid w:val="00D1225D"/>
    <w:rsid w:val="00D12BD4"/>
    <w:rsid w:val="00D1334D"/>
    <w:rsid w:val="00D142DD"/>
    <w:rsid w:val="00D14B5F"/>
    <w:rsid w:val="00D1528B"/>
    <w:rsid w:val="00D15449"/>
    <w:rsid w:val="00D15B07"/>
    <w:rsid w:val="00D161C6"/>
    <w:rsid w:val="00D168B8"/>
    <w:rsid w:val="00D175D1"/>
    <w:rsid w:val="00D17F23"/>
    <w:rsid w:val="00D209D9"/>
    <w:rsid w:val="00D21587"/>
    <w:rsid w:val="00D215F6"/>
    <w:rsid w:val="00D2209B"/>
    <w:rsid w:val="00D23057"/>
    <w:rsid w:val="00D2369A"/>
    <w:rsid w:val="00D26198"/>
    <w:rsid w:val="00D27F85"/>
    <w:rsid w:val="00D27FF5"/>
    <w:rsid w:val="00D302FB"/>
    <w:rsid w:val="00D30B10"/>
    <w:rsid w:val="00D30CA6"/>
    <w:rsid w:val="00D32546"/>
    <w:rsid w:val="00D328D2"/>
    <w:rsid w:val="00D35424"/>
    <w:rsid w:val="00D3548C"/>
    <w:rsid w:val="00D3561B"/>
    <w:rsid w:val="00D35D5E"/>
    <w:rsid w:val="00D35FAA"/>
    <w:rsid w:val="00D36F92"/>
    <w:rsid w:val="00D40300"/>
    <w:rsid w:val="00D41666"/>
    <w:rsid w:val="00D42561"/>
    <w:rsid w:val="00D428D2"/>
    <w:rsid w:val="00D4299C"/>
    <w:rsid w:val="00D43DB5"/>
    <w:rsid w:val="00D44D74"/>
    <w:rsid w:val="00D44FB3"/>
    <w:rsid w:val="00D453F8"/>
    <w:rsid w:val="00D4548B"/>
    <w:rsid w:val="00D454B5"/>
    <w:rsid w:val="00D45B56"/>
    <w:rsid w:val="00D46B4A"/>
    <w:rsid w:val="00D47BA6"/>
    <w:rsid w:val="00D52ED4"/>
    <w:rsid w:val="00D5479A"/>
    <w:rsid w:val="00D560AD"/>
    <w:rsid w:val="00D56CF1"/>
    <w:rsid w:val="00D576F8"/>
    <w:rsid w:val="00D60111"/>
    <w:rsid w:val="00D60570"/>
    <w:rsid w:val="00D61BB4"/>
    <w:rsid w:val="00D61C27"/>
    <w:rsid w:val="00D61C90"/>
    <w:rsid w:val="00D6311A"/>
    <w:rsid w:val="00D6397D"/>
    <w:rsid w:val="00D63A54"/>
    <w:rsid w:val="00D642D5"/>
    <w:rsid w:val="00D65207"/>
    <w:rsid w:val="00D652AD"/>
    <w:rsid w:val="00D654C7"/>
    <w:rsid w:val="00D656C9"/>
    <w:rsid w:val="00D670B7"/>
    <w:rsid w:val="00D67228"/>
    <w:rsid w:val="00D6735D"/>
    <w:rsid w:val="00D703BA"/>
    <w:rsid w:val="00D728BB"/>
    <w:rsid w:val="00D74A51"/>
    <w:rsid w:val="00D74D5E"/>
    <w:rsid w:val="00D74F98"/>
    <w:rsid w:val="00D75327"/>
    <w:rsid w:val="00D77810"/>
    <w:rsid w:val="00D80E5D"/>
    <w:rsid w:val="00D81C63"/>
    <w:rsid w:val="00D81E8D"/>
    <w:rsid w:val="00D81F83"/>
    <w:rsid w:val="00D852EE"/>
    <w:rsid w:val="00D8626F"/>
    <w:rsid w:val="00D86BFC"/>
    <w:rsid w:val="00D86CD0"/>
    <w:rsid w:val="00D90179"/>
    <w:rsid w:val="00D902C4"/>
    <w:rsid w:val="00D92167"/>
    <w:rsid w:val="00D927DB"/>
    <w:rsid w:val="00D95DA5"/>
    <w:rsid w:val="00D96428"/>
    <w:rsid w:val="00D979FB"/>
    <w:rsid w:val="00D97ED9"/>
    <w:rsid w:val="00DA1080"/>
    <w:rsid w:val="00DA1A63"/>
    <w:rsid w:val="00DA31BD"/>
    <w:rsid w:val="00DA4116"/>
    <w:rsid w:val="00DA5350"/>
    <w:rsid w:val="00DA63AC"/>
    <w:rsid w:val="00DB04DA"/>
    <w:rsid w:val="00DB07A7"/>
    <w:rsid w:val="00DB0E72"/>
    <w:rsid w:val="00DB418C"/>
    <w:rsid w:val="00DB4291"/>
    <w:rsid w:val="00DB5195"/>
    <w:rsid w:val="00DB6382"/>
    <w:rsid w:val="00DB7B2E"/>
    <w:rsid w:val="00DC071A"/>
    <w:rsid w:val="00DC0FC1"/>
    <w:rsid w:val="00DC2393"/>
    <w:rsid w:val="00DC289C"/>
    <w:rsid w:val="00DC2A75"/>
    <w:rsid w:val="00DC4461"/>
    <w:rsid w:val="00DC4A80"/>
    <w:rsid w:val="00DC534F"/>
    <w:rsid w:val="00DC56A3"/>
    <w:rsid w:val="00DC7570"/>
    <w:rsid w:val="00DC763A"/>
    <w:rsid w:val="00DC7999"/>
    <w:rsid w:val="00DD28EF"/>
    <w:rsid w:val="00DD30EE"/>
    <w:rsid w:val="00DD346B"/>
    <w:rsid w:val="00DD4A5B"/>
    <w:rsid w:val="00DD5472"/>
    <w:rsid w:val="00DD6111"/>
    <w:rsid w:val="00DD673A"/>
    <w:rsid w:val="00DD6B98"/>
    <w:rsid w:val="00DD6BDF"/>
    <w:rsid w:val="00DD75D0"/>
    <w:rsid w:val="00DD7802"/>
    <w:rsid w:val="00DE042F"/>
    <w:rsid w:val="00DE0E21"/>
    <w:rsid w:val="00DE0EA8"/>
    <w:rsid w:val="00DE2DD6"/>
    <w:rsid w:val="00DE30FA"/>
    <w:rsid w:val="00DE4714"/>
    <w:rsid w:val="00DE49D7"/>
    <w:rsid w:val="00DE5BBE"/>
    <w:rsid w:val="00DE5DCE"/>
    <w:rsid w:val="00DE6293"/>
    <w:rsid w:val="00DF0D97"/>
    <w:rsid w:val="00DF0EE8"/>
    <w:rsid w:val="00DF18E1"/>
    <w:rsid w:val="00DF1E63"/>
    <w:rsid w:val="00DF5A68"/>
    <w:rsid w:val="00DF60EE"/>
    <w:rsid w:val="00E01FCE"/>
    <w:rsid w:val="00E022EB"/>
    <w:rsid w:val="00E02F49"/>
    <w:rsid w:val="00E033E4"/>
    <w:rsid w:val="00E03AE4"/>
    <w:rsid w:val="00E04211"/>
    <w:rsid w:val="00E04BEF"/>
    <w:rsid w:val="00E05BE5"/>
    <w:rsid w:val="00E05E48"/>
    <w:rsid w:val="00E06BC1"/>
    <w:rsid w:val="00E0703D"/>
    <w:rsid w:val="00E07EC5"/>
    <w:rsid w:val="00E10372"/>
    <w:rsid w:val="00E104F8"/>
    <w:rsid w:val="00E1053B"/>
    <w:rsid w:val="00E11030"/>
    <w:rsid w:val="00E13000"/>
    <w:rsid w:val="00E142A2"/>
    <w:rsid w:val="00E15EE4"/>
    <w:rsid w:val="00E16437"/>
    <w:rsid w:val="00E16F5C"/>
    <w:rsid w:val="00E170FD"/>
    <w:rsid w:val="00E17F2A"/>
    <w:rsid w:val="00E20D4F"/>
    <w:rsid w:val="00E222E2"/>
    <w:rsid w:val="00E23941"/>
    <w:rsid w:val="00E23EA9"/>
    <w:rsid w:val="00E23F88"/>
    <w:rsid w:val="00E2445E"/>
    <w:rsid w:val="00E26017"/>
    <w:rsid w:val="00E2618D"/>
    <w:rsid w:val="00E27CB2"/>
    <w:rsid w:val="00E315B6"/>
    <w:rsid w:val="00E32018"/>
    <w:rsid w:val="00E329DC"/>
    <w:rsid w:val="00E33182"/>
    <w:rsid w:val="00E33A44"/>
    <w:rsid w:val="00E34791"/>
    <w:rsid w:val="00E349C6"/>
    <w:rsid w:val="00E34D41"/>
    <w:rsid w:val="00E34FF7"/>
    <w:rsid w:val="00E35164"/>
    <w:rsid w:val="00E35466"/>
    <w:rsid w:val="00E35835"/>
    <w:rsid w:val="00E35E8F"/>
    <w:rsid w:val="00E36589"/>
    <w:rsid w:val="00E36696"/>
    <w:rsid w:val="00E37601"/>
    <w:rsid w:val="00E411C2"/>
    <w:rsid w:val="00E42257"/>
    <w:rsid w:val="00E42468"/>
    <w:rsid w:val="00E42E1A"/>
    <w:rsid w:val="00E4323A"/>
    <w:rsid w:val="00E4359D"/>
    <w:rsid w:val="00E44D44"/>
    <w:rsid w:val="00E45E0B"/>
    <w:rsid w:val="00E472C9"/>
    <w:rsid w:val="00E507EA"/>
    <w:rsid w:val="00E52CBE"/>
    <w:rsid w:val="00E52ED3"/>
    <w:rsid w:val="00E5375F"/>
    <w:rsid w:val="00E54CE9"/>
    <w:rsid w:val="00E55E01"/>
    <w:rsid w:val="00E56406"/>
    <w:rsid w:val="00E56517"/>
    <w:rsid w:val="00E57104"/>
    <w:rsid w:val="00E60636"/>
    <w:rsid w:val="00E6255C"/>
    <w:rsid w:val="00E630B3"/>
    <w:rsid w:val="00E63E60"/>
    <w:rsid w:val="00E663DD"/>
    <w:rsid w:val="00E66AF0"/>
    <w:rsid w:val="00E66BC0"/>
    <w:rsid w:val="00E66BF4"/>
    <w:rsid w:val="00E708EA"/>
    <w:rsid w:val="00E70938"/>
    <w:rsid w:val="00E711C7"/>
    <w:rsid w:val="00E74609"/>
    <w:rsid w:val="00E747A3"/>
    <w:rsid w:val="00E75C9E"/>
    <w:rsid w:val="00E82251"/>
    <w:rsid w:val="00E83821"/>
    <w:rsid w:val="00E84238"/>
    <w:rsid w:val="00E84494"/>
    <w:rsid w:val="00E84DA0"/>
    <w:rsid w:val="00E85052"/>
    <w:rsid w:val="00E8532B"/>
    <w:rsid w:val="00E85D01"/>
    <w:rsid w:val="00E864DE"/>
    <w:rsid w:val="00E86530"/>
    <w:rsid w:val="00E868C4"/>
    <w:rsid w:val="00E86E1A"/>
    <w:rsid w:val="00E87761"/>
    <w:rsid w:val="00E878F2"/>
    <w:rsid w:val="00E879F4"/>
    <w:rsid w:val="00E87B30"/>
    <w:rsid w:val="00E9132B"/>
    <w:rsid w:val="00E9214D"/>
    <w:rsid w:val="00E93A40"/>
    <w:rsid w:val="00E93C76"/>
    <w:rsid w:val="00E93E72"/>
    <w:rsid w:val="00E95C13"/>
    <w:rsid w:val="00E96ABC"/>
    <w:rsid w:val="00E97479"/>
    <w:rsid w:val="00EA0107"/>
    <w:rsid w:val="00EA44AB"/>
    <w:rsid w:val="00EA47E2"/>
    <w:rsid w:val="00EA53DA"/>
    <w:rsid w:val="00EA7F46"/>
    <w:rsid w:val="00EB021E"/>
    <w:rsid w:val="00EB0B2B"/>
    <w:rsid w:val="00EB0E3E"/>
    <w:rsid w:val="00EB1382"/>
    <w:rsid w:val="00EB2B07"/>
    <w:rsid w:val="00EB3BAF"/>
    <w:rsid w:val="00EB65F2"/>
    <w:rsid w:val="00EB6F1E"/>
    <w:rsid w:val="00EB6FF1"/>
    <w:rsid w:val="00EB70F3"/>
    <w:rsid w:val="00EB7385"/>
    <w:rsid w:val="00EB789D"/>
    <w:rsid w:val="00EB7972"/>
    <w:rsid w:val="00EB7ABD"/>
    <w:rsid w:val="00EC088F"/>
    <w:rsid w:val="00EC11AA"/>
    <w:rsid w:val="00EC1761"/>
    <w:rsid w:val="00EC2842"/>
    <w:rsid w:val="00EC2C7A"/>
    <w:rsid w:val="00EC2F14"/>
    <w:rsid w:val="00EC3331"/>
    <w:rsid w:val="00EC5F98"/>
    <w:rsid w:val="00ED00ED"/>
    <w:rsid w:val="00ED0244"/>
    <w:rsid w:val="00ED1BE9"/>
    <w:rsid w:val="00ED1EC5"/>
    <w:rsid w:val="00ED2D1B"/>
    <w:rsid w:val="00ED39D9"/>
    <w:rsid w:val="00ED3BD6"/>
    <w:rsid w:val="00ED4890"/>
    <w:rsid w:val="00ED55EE"/>
    <w:rsid w:val="00ED5822"/>
    <w:rsid w:val="00ED637B"/>
    <w:rsid w:val="00ED7471"/>
    <w:rsid w:val="00ED7610"/>
    <w:rsid w:val="00EDF429"/>
    <w:rsid w:val="00EE004A"/>
    <w:rsid w:val="00EE0891"/>
    <w:rsid w:val="00EE0B08"/>
    <w:rsid w:val="00EE18F6"/>
    <w:rsid w:val="00EE1C83"/>
    <w:rsid w:val="00EE3B1C"/>
    <w:rsid w:val="00EE44FD"/>
    <w:rsid w:val="00EE4CAB"/>
    <w:rsid w:val="00EE5FEF"/>
    <w:rsid w:val="00EE7382"/>
    <w:rsid w:val="00EE7AB5"/>
    <w:rsid w:val="00EE7ABB"/>
    <w:rsid w:val="00EF04C6"/>
    <w:rsid w:val="00EF16D2"/>
    <w:rsid w:val="00EF174E"/>
    <w:rsid w:val="00EF2F25"/>
    <w:rsid w:val="00EF30EC"/>
    <w:rsid w:val="00EF4856"/>
    <w:rsid w:val="00EF53EC"/>
    <w:rsid w:val="00EF7624"/>
    <w:rsid w:val="00EF7C8E"/>
    <w:rsid w:val="00F015B0"/>
    <w:rsid w:val="00F02583"/>
    <w:rsid w:val="00F0330F"/>
    <w:rsid w:val="00F0382E"/>
    <w:rsid w:val="00F0398C"/>
    <w:rsid w:val="00F042DD"/>
    <w:rsid w:val="00F0474F"/>
    <w:rsid w:val="00F04D8B"/>
    <w:rsid w:val="00F052CA"/>
    <w:rsid w:val="00F057EC"/>
    <w:rsid w:val="00F06813"/>
    <w:rsid w:val="00F0781E"/>
    <w:rsid w:val="00F07B1D"/>
    <w:rsid w:val="00F10449"/>
    <w:rsid w:val="00F10ADF"/>
    <w:rsid w:val="00F12EFF"/>
    <w:rsid w:val="00F133EF"/>
    <w:rsid w:val="00F158A1"/>
    <w:rsid w:val="00F16276"/>
    <w:rsid w:val="00F16B96"/>
    <w:rsid w:val="00F20E40"/>
    <w:rsid w:val="00F212E2"/>
    <w:rsid w:val="00F22B32"/>
    <w:rsid w:val="00F231DF"/>
    <w:rsid w:val="00F23D33"/>
    <w:rsid w:val="00F2581D"/>
    <w:rsid w:val="00F26962"/>
    <w:rsid w:val="00F2702C"/>
    <w:rsid w:val="00F279A7"/>
    <w:rsid w:val="00F27A1A"/>
    <w:rsid w:val="00F27A70"/>
    <w:rsid w:val="00F27C4E"/>
    <w:rsid w:val="00F27F0C"/>
    <w:rsid w:val="00F30B48"/>
    <w:rsid w:val="00F30F41"/>
    <w:rsid w:val="00F319C3"/>
    <w:rsid w:val="00F32AC5"/>
    <w:rsid w:val="00F32D1B"/>
    <w:rsid w:val="00F33D42"/>
    <w:rsid w:val="00F34236"/>
    <w:rsid w:val="00F3429B"/>
    <w:rsid w:val="00F34D34"/>
    <w:rsid w:val="00F34E9D"/>
    <w:rsid w:val="00F357A3"/>
    <w:rsid w:val="00F35E0D"/>
    <w:rsid w:val="00F36565"/>
    <w:rsid w:val="00F366C3"/>
    <w:rsid w:val="00F3787B"/>
    <w:rsid w:val="00F40166"/>
    <w:rsid w:val="00F405B1"/>
    <w:rsid w:val="00F40737"/>
    <w:rsid w:val="00F415FA"/>
    <w:rsid w:val="00F42243"/>
    <w:rsid w:val="00F42B00"/>
    <w:rsid w:val="00F43017"/>
    <w:rsid w:val="00F44086"/>
    <w:rsid w:val="00F44DB3"/>
    <w:rsid w:val="00F45EF1"/>
    <w:rsid w:val="00F46558"/>
    <w:rsid w:val="00F46F04"/>
    <w:rsid w:val="00F50D6E"/>
    <w:rsid w:val="00F512C2"/>
    <w:rsid w:val="00F5157F"/>
    <w:rsid w:val="00F51F84"/>
    <w:rsid w:val="00F52522"/>
    <w:rsid w:val="00F531C7"/>
    <w:rsid w:val="00F53407"/>
    <w:rsid w:val="00F53514"/>
    <w:rsid w:val="00F53D20"/>
    <w:rsid w:val="00F53FD6"/>
    <w:rsid w:val="00F54A5E"/>
    <w:rsid w:val="00F54D66"/>
    <w:rsid w:val="00F55948"/>
    <w:rsid w:val="00F55A77"/>
    <w:rsid w:val="00F570CA"/>
    <w:rsid w:val="00F5712D"/>
    <w:rsid w:val="00F5741B"/>
    <w:rsid w:val="00F57FBB"/>
    <w:rsid w:val="00F600BA"/>
    <w:rsid w:val="00F6038E"/>
    <w:rsid w:val="00F604F1"/>
    <w:rsid w:val="00F62254"/>
    <w:rsid w:val="00F628E1"/>
    <w:rsid w:val="00F63B12"/>
    <w:rsid w:val="00F63E82"/>
    <w:rsid w:val="00F6403D"/>
    <w:rsid w:val="00F64ECE"/>
    <w:rsid w:val="00F650B0"/>
    <w:rsid w:val="00F653F1"/>
    <w:rsid w:val="00F664C0"/>
    <w:rsid w:val="00F67913"/>
    <w:rsid w:val="00F67F8D"/>
    <w:rsid w:val="00F70450"/>
    <w:rsid w:val="00F7050E"/>
    <w:rsid w:val="00F70929"/>
    <w:rsid w:val="00F728C6"/>
    <w:rsid w:val="00F72CF4"/>
    <w:rsid w:val="00F72F76"/>
    <w:rsid w:val="00F72FBC"/>
    <w:rsid w:val="00F734D7"/>
    <w:rsid w:val="00F73873"/>
    <w:rsid w:val="00F763B7"/>
    <w:rsid w:val="00F776DA"/>
    <w:rsid w:val="00F811A6"/>
    <w:rsid w:val="00F8292D"/>
    <w:rsid w:val="00F83443"/>
    <w:rsid w:val="00F83820"/>
    <w:rsid w:val="00F83EF7"/>
    <w:rsid w:val="00F84105"/>
    <w:rsid w:val="00F84BE5"/>
    <w:rsid w:val="00F85FC2"/>
    <w:rsid w:val="00F860FB"/>
    <w:rsid w:val="00F871C1"/>
    <w:rsid w:val="00F8754D"/>
    <w:rsid w:val="00F902D9"/>
    <w:rsid w:val="00F9030E"/>
    <w:rsid w:val="00F9085D"/>
    <w:rsid w:val="00F93C5B"/>
    <w:rsid w:val="00F942A2"/>
    <w:rsid w:val="00F94D9C"/>
    <w:rsid w:val="00F95EA4"/>
    <w:rsid w:val="00F96668"/>
    <w:rsid w:val="00F97C48"/>
    <w:rsid w:val="00FA0C0A"/>
    <w:rsid w:val="00FA1149"/>
    <w:rsid w:val="00FA1E20"/>
    <w:rsid w:val="00FA1FB7"/>
    <w:rsid w:val="00FA25FC"/>
    <w:rsid w:val="00FA3757"/>
    <w:rsid w:val="00FA377B"/>
    <w:rsid w:val="00FA3A79"/>
    <w:rsid w:val="00FA4BDB"/>
    <w:rsid w:val="00FA5BB5"/>
    <w:rsid w:val="00FA5D89"/>
    <w:rsid w:val="00FAEC58"/>
    <w:rsid w:val="00FB064E"/>
    <w:rsid w:val="00FB1116"/>
    <w:rsid w:val="00FB145C"/>
    <w:rsid w:val="00FB226E"/>
    <w:rsid w:val="00FB36FB"/>
    <w:rsid w:val="00FB3EFF"/>
    <w:rsid w:val="00FB4026"/>
    <w:rsid w:val="00FB4356"/>
    <w:rsid w:val="00FB5C8E"/>
    <w:rsid w:val="00FB7354"/>
    <w:rsid w:val="00FB7412"/>
    <w:rsid w:val="00FB760F"/>
    <w:rsid w:val="00FC018D"/>
    <w:rsid w:val="00FC3C9C"/>
    <w:rsid w:val="00FC453E"/>
    <w:rsid w:val="00FC53C7"/>
    <w:rsid w:val="00FC66CF"/>
    <w:rsid w:val="00FC6EDF"/>
    <w:rsid w:val="00FD07FB"/>
    <w:rsid w:val="00FD1158"/>
    <w:rsid w:val="00FD1BB6"/>
    <w:rsid w:val="00FD466B"/>
    <w:rsid w:val="00FD4863"/>
    <w:rsid w:val="00FD4B19"/>
    <w:rsid w:val="00FD4B45"/>
    <w:rsid w:val="00FD5282"/>
    <w:rsid w:val="00FD5F54"/>
    <w:rsid w:val="00FD65E8"/>
    <w:rsid w:val="00FD66AA"/>
    <w:rsid w:val="00FD7BDF"/>
    <w:rsid w:val="00FE0133"/>
    <w:rsid w:val="00FE3235"/>
    <w:rsid w:val="00FE4003"/>
    <w:rsid w:val="00FE5459"/>
    <w:rsid w:val="00FE56B2"/>
    <w:rsid w:val="00FE61A9"/>
    <w:rsid w:val="00FE626A"/>
    <w:rsid w:val="00FE6B32"/>
    <w:rsid w:val="00FE71AE"/>
    <w:rsid w:val="00FE79E1"/>
    <w:rsid w:val="00FE7D36"/>
    <w:rsid w:val="00FF18B7"/>
    <w:rsid w:val="00FF2470"/>
    <w:rsid w:val="00FF24F7"/>
    <w:rsid w:val="00FF3ABA"/>
    <w:rsid w:val="00FF5ACC"/>
    <w:rsid w:val="00FF6162"/>
    <w:rsid w:val="00FF6ECA"/>
    <w:rsid w:val="00FF767C"/>
    <w:rsid w:val="00FF7E18"/>
    <w:rsid w:val="0122DF1D"/>
    <w:rsid w:val="01393B63"/>
    <w:rsid w:val="01461A85"/>
    <w:rsid w:val="01583E03"/>
    <w:rsid w:val="01737750"/>
    <w:rsid w:val="0177A315"/>
    <w:rsid w:val="01A1588B"/>
    <w:rsid w:val="01B666FC"/>
    <w:rsid w:val="01E9C7E9"/>
    <w:rsid w:val="01F4CB6D"/>
    <w:rsid w:val="02082F22"/>
    <w:rsid w:val="02210B6A"/>
    <w:rsid w:val="0238A5F8"/>
    <w:rsid w:val="025D6D5C"/>
    <w:rsid w:val="02685062"/>
    <w:rsid w:val="0274A790"/>
    <w:rsid w:val="027B00F7"/>
    <w:rsid w:val="02A5EA9D"/>
    <w:rsid w:val="02AC658C"/>
    <w:rsid w:val="02B8399E"/>
    <w:rsid w:val="0342073B"/>
    <w:rsid w:val="036C226C"/>
    <w:rsid w:val="03B03811"/>
    <w:rsid w:val="03C32004"/>
    <w:rsid w:val="0406D94D"/>
    <w:rsid w:val="04384B08"/>
    <w:rsid w:val="044A1878"/>
    <w:rsid w:val="044C0B59"/>
    <w:rsid w:val="049843A4"/>
    <w:rsid w:val="04A4AFCE"/>
    <w:rsid w:val="04AD0472"/>
    <w:rsid w:val="04BDDBA9"/>
    <w:rsid w:val="04C0A395"/>
    <w:rsid w:val="04C44B6E"/>
    <w:rsid w:val="04F9B4D0"/>
    <w:rsid w:val="04FF9050"/>
    <w:rsid w:val="0518DE83"/>
    <w:rsid w:val="052C7A82"/>
    <w:rsid w:val="05AF3A8B"/>
    <w:rsid w:val="05EAC797"/>
    <w:rsid w:val="05EEBF0B"/>
    <w:rsid w:val="05F00BC9"/>
    <w:rsid w:val="060376BF"/>
    <w:rsid w:val="06258F22"/>
    <w:rsid w:val="062EDEF8"/>
    <w:rsid w:val="06486DFD"/>
    <w:rsid w:val="066E8BF9"/>
    <w:rsid w:val="067154A0"/>
    <w:rsid w:val="0675F9C7"/>
    <w:rsid w:val="06CC6BDE"/>
    <w:rsid w:val="06E7B355"/>
    <w:rsid w:val="06EC32B7"/>
    <w:rsid w:val="06FBCAE6"/>
    <w:rsid w:val="07047968"/>
    <w:rsid w:val="07159851"/>
    <w:rsid w:val="0726787C"/>
    <w:rsid w:val="07409A37"/>
    <w:rsid w:val="07436CEE"/>
    <w:rsid w:val="074F5893"/>
    <w:rsid w:val="075E49E7"/>
    <w:rsid w:val="077C40CA"/>
    <w:rsid w:val="077CDB7A"/>
    <w:rsid w:val="07BA4BA7"/>
    <w:rsid w:val="07BE2FBF"/>
    <w:rsid w:val="07CB3B11"/>
    <w:rsid w:val="07E2E1F4"/>
    <w:rsid w:val="0811EF44"/>
    <w:rsid w:val="0829BED4"/>
    <w:rsid w:val="082E93C4"/>
    <w:rsid w:val="083A1754"/>
    <w:rsid w:val="085C8E83"/>
    <w:rsid w:val="086D054A"/>
    <w:rsid w:val="08FB74BF"/>
    <w:rsid w:val="08FD2EDD"/>
    <w:rsid w:val="094BC488"/>
    <w:rsid w:val="094C609D"/>
    <w:rsid w:val="0955F44D"/>
    <w:rsid w:val="095DFB69"/>
    <w:rsid w:val="096A9C03"/>
    <w:rsid w:val="096C7F3C"/>
    <w:rsid w:val="099EECA3"/>
    <w:rsid w:val="09BF606B"/>
    <w:rsid w:val="09E5FAE2"/>
    <w:rsid w:val="09F8417C"/>
    <w:rsid w:val="0A11EA2B"/>
    <w:rsid w:val="0A257CD2"/>
    <w:rsid w:val="0A67BF89"/>
    <w:rsid w:val="0AA0AA5F"/>
    <w:rsid w:val="0AA2557F"/>
    <w:rsid w:val="0AB261FC"/>
    <w:rsid w:val="0AC29178"/>
    <w:rsid w:val="0ACB8130"/>
    <w:rsid w:val="0AD0BD33"/>
    <w:rsid w:val="0AD71884"/>
    <w:rsid w:val="0AE44AB2"/>
    <w:rsid w:val="0AE72C82"/>
    <w:rsid w:val="0AE87F6B"/>
    <w:rsid w:val="0AF740D4"/>
    <w:rsid w:val="0AFA2B36"/>
    <w:rsid w:val="0AFE6C01"/>
    <w:rsid w:val="0B033745"/>
    <w:rsid w:val="0B0D4828"/>
    <w:rsid w:val="0B2F7046"/>
    <w:rsid w:val="0B344771"/>
    <w:rsid w:val="0B54CC22"/>
    <w:rsid w:val="0B782523"/>
    <w:rsid w:val="0B9847FF"/>
    <w:rsid w:val="0BA42021"/>
    <w:rsid w:val="0BAAFA8B"/>
    <w:rsid w:val="0BB83E78"/>
    <w:rsid w:val="0BE0F7D1"/>
    <w:rsid w:val="0C0D9A6A"/>
    <w:rsid w:val="0C16C626"/>
    <w:rsid w:val="0C261333"/>
    <w:rsid w:val="0C2A0F55"/>
    <w:rsid w:val="0C3F1307"/>
    <w:rsid w:val="0CAE67D5"/>
    <w:rsid w:val="0CB76A2C"/>
    <w:rsid w:val="0CD381A2"/>
    <w:rsid w:val="0CF26779"/>
    <w:rsid w:val="0CF29694"/>
    <w:rsid w:val="0CFBCC9B"/>
    <w:rsid w:val="0D47FF4B"/>
    <w:rsid w:val="0D5DB895"/>
    <w:rsid w:val="0D6BFCEB"/>
    <w:rsid w:val="0D702411"/>
    <w:rsid w:val="0D7C1C21"/>
    <w:rsid w:val="0D8A5F8B"/>
    <w:rsid w:val="0DB295AA"/>
    <w:rsid w:val="0DB81E01"/>
    <w:rsid w:val="0DC05122"/>
    <w:rsid w:val="0DCE3A13"/>
    <w:rsid w:val="0DDBF82A"/>
    <w:rsid w:val="0DDCDF2D"/>
    <w:rsid w:val="0DF34405"/>
    <w:rsid w:val="0E07638F"/>
    <w:rsid w:val="0E27147E"/>
    <w:rsid w:val="0E2B30C2"/>
    <w:rsid w:val="0E3F5C65"/>
    <w:rsid w:val="0E44E8EA"/>
    <w:rsid w:val="0E7389F8"/>
    <w:rsid w:val="0E995A0D"/>
    <w:rsid w:val="0EBC3D3B"/>
    <w:rsid w:val="0ED3B4C3"/>
    <w:rsid w:val="0EF5DF3B"/>
    <w:rsid w:val="0F0B2F21"/>
    <w:rsid w:val="0F13F9AB"/>
    <w:rsid w:val="0F1F51FC"/>
    <w:rsid w:val="0F5DBB5F"/>
    <w:rsid w:val="0F5E5931"/>
    <w:rsid w:val="0F6A8FED"/>
    <w:rsid w:val="0F80018F"/>
    <w:rsid w:val="0F8CD78C"/>
    <w:rsid w:val="0FDC3E7A"/>
    <w:rsid w:val="1012EE8F"/>
    <w:rsid w:val="10232B01"/>
    <w:rsid w:val="1067E2BE"/>
    <w:rsid w:val="106DED07"/>
    <w:rsid w:val="109E89D9"/>
    <w:rsid w:val="10B7561A"/>
    <w:rsid w:val="10D91D00"/>
    <w:rsid w:val="10F8F1F9"/>
    <w:rsid w:val="11039F05"/>
    <w:rsid w:val="11078B3B"/>
    <w:rsid w:val="11609F21"/>
    <w:rsid w:val="1182A1F0"/>
    <w:rsid w:val="11A18292"/>
    <w:rsid w:val="11A6696A"/>
    <w:rsid w:val="11A83071"/>
    <w:rsid w:val="11AB2A1D"/>
    <w:rsid w:val="11BCB756"/>
    <w:rsid w:val="11DB007D"/>
    <w:rsid w:val="11FD0F22"/>
    <w:rsid w:val="1219F0EE"/>
    <w:rsid w:val="1227EC4F"/>
    <w:rsid w:val="12372F13"/>
    <w:rsid w:val="126CB2D2"/>
    <w:rsid w:val="127B2690"/>
    <w:rsid w:val="12CD9BF8"/>
    <w:rsid w:val="12D6710C"/>
    <w:rsid w:val="12DBF304"/>
    <w:rsid w:val="12DD237A"/>
    <w:rsid w:val="12E796BA"/>
    <w:rsid w:val="12EFF059"/>
    <w:rsid w:val="131085D9"/>
    <w:rsid w:val="133434AC"/>
    <w:rsid w:val="134987E1"/>
    <w:rsid w:val="137C3B04"/>
    <w:rsid w:val="1387467D"/>
    <w:rsid w:val="138F27DE"/>
    <w:rsid w:val="13B4AA6E"/>
    <w:rsid w:val="13C77FA8"/>
    <w:rsid w:val="13F20B35"/>
    <w:rsid w:val="140A88B5"/>
    <w:rsid w:val="14313A7B"/>
    <w:rsid w:val="143C50D5"/>
    <w:rsid w:val="144A0196"/>
    <w:rsid w:val="1464C0F4"/>
    <w:rsid w:val="1481CAF9"/>
    <w:rsid w:val="148FCB64"/>
    <w:rsid w:val="14ADC1F3"/>
    <w:rsid w:val="14BBE704"/>
    <w:rsid w:val="14BC8561"/>
    <w:rsid w:val="14D4867A"/>
    <w:rsid w:val="14D8A7EE"/>
    <w:rsid w:val="14F95F2B"/>
    <w:rsid w:val="15023CD2"/>
    <w:rsid w:val="150D407A"/>
    <w:rsid w:val="152451B2"/>
    <w:rsid w:val="153737AE"/>
    <w:rsid w:val="155C167A"/>
    <w:rsid w:val="15666E0A"/>
    <w:rsid w:val="156AC50E"/>
    <w:rsid w:val="156F369A"/>
    <w:rsid w:val="159334F2"/>
    <w:rsid w:val="15A7839A"/>
    <w:rsid w:val="15C33193"/>
    <w:rsid w:val="15CF5BA3"/>
    <w:rsid w:val="15DCA255"/>
    <w:rsid w:val="15EADD63"/>
    <w:rsid w:val="15EB554A"/>
    <w:rsid w:val="1623DE61"/>
    <w:rsid w:val="162C9DC5"/>
    <w:rsid w:val="162FED5F"/>
    <w:rsid w:val="16D56E62"/>
    <w:rsid w:val="16E22FF6"/>
    <w:rsid w:val="16F5A222"/>
    <w:rsid w:val="17050E50"/>
    <w:rsid w:val="170B1FDB"/>
    <w:rsid w:val="1743BDC2"/>
    <w:rsid w:val="17730F8F"/>
    <w:rsid w:val="177872B6"/>
    <w:rsid w:val="179DB7E4"/>
    <w:rsid w:val="17D640BD"/>
    <w:rsid w:val="17D95CE6"/>
    <w:rsid w:val="17EE3BE0"/>
    <w:rsid w:val="17F51659"/>
    <w:rsid w:val="17F58B21"/>
    <w:rsid w:val="1811B53E"/>
    <w:rsid w:val="1813E620"/>
    <w:rsid w:val="182CA0A9"/>
    <w:rsid w:val="18310CB9"/>
    <w:rsid w:val="1854005A"/>
    <w:rsid w:val="185D8B7F"/>
    <w:rsid w:val="1885706B"/>
    <w:rsid w:val="189924CB"/>
    <w:rsid w:val="189A08F7"/>
    <w:rsid w:val="189C8711"/>
    <w:rsid w:val="189CA822"/>
    <w:rsid w:val="18AEAB39"/>
    <w:rsid w:val="18CE41E4"/>
    <w:rsid w:val="18F78D26"/>
    <w:rsid w:val="190DEA81"/>
    <w:rsid w:val="191A6F78"/>
    <w:rsid w:val="1947A521"/>
    <w:rsid w:val="194C106E"/>
    <w:rsid w:val="195371AE"/>
    <w:rsid w:val="19859ABA"/>
    <w:rsid w:val="1985C755"/>
    <w:rsid w:val="1995C955"/>
    <w:rsid w:val="19CC87B7"/>
    <w:rsid w:val="19DD45B8"/>
    <w:rsid w:val="19FCC9D2"/>
    <w:rsid w:val="1A0A7652"/>
    <w:rsid w:val="1A1E93DB"/>
    <w:rsid w:val="1A2BDF80"/>
    <w:rsid w:val="1A48A51C"/>
    <w:rsid w:val="1A78FDE1"/>
    <w:rsid w:val="1A920C21"/>
    <w:rsid w:val="1AEBC1F7"/>
    <w:rsid w:val="1AEFE9C5"/>
    <w:rsid w:val="1AFE9DB9"/>
    <w:rsid w:val="1B160259"/>
    <w:rsid w:val="1B19BD6C"/>
    <w:rsid w:val="1B273264"/>
    <w:rsid w:val="1B3E129B"/>
    <w:rsid w:val="1B43587B"/>
    <w:rsid w:val="1B48F39E"/>
    <w:rsid w:val="1B4F7047"/>
    <w:rsid w:val="1B9BBC4C"/>
    <w:rsid w:val="1B9EFC1A"/>
    <w:rsid w:val="1BB6D0B9"/>
    <w:rsid w:val="1BBF2174"/>
    <w:rsid w:val="1BE63377"/>
    <w:rsid w:val="1BEE715B"/>
    <w:rsid w:val="1BF3D362"/>
    <w:rsid w:val="1C019A80"/>
    <w:rsid w:val="1C094A39"/>
    <w:rsid w:val="1C2A2ADA"/>
    <w:rsid w:val="1C49DCA4"/>
    <w:rsid w:val="1C4BE3D9"/>
    <w:rsid w:val="1C4E02AB"/>
    <w:rsid w:val="1C562060"/>
    <w:rsid w:val="1C662D85"/>
    <w:rsid w:val="1C6A236F"/>
    <w:rsid w:val="1C841FE9"/>
    <w:rsid w:val="1C84CC1F"/>
    <w:rsid w:val="1CA0A4F0"/>
    <w:rsid w:val="1CA9DE95"/>
    <w:rsid w:val="1CAB156C"/>
    <w:rsid w:val="1CCE83D5"/>
    <w:rsid w:val="1D0F5FD7"/>
    <w:rsid w:val="1D1EA626"/>
    <w:rsid w:val="1D2CE64D"/>
    <w:rsid w:val="1D3E940F"/>
    <w:rsid w:val="1D4390B3"/>
    <w:rsid w:val="1D4D8F14"/>
    <w:rsid w:val="1DB9242D"/>
    <w:rsid w:val="1DC90B0D"/>
    <w:rsid w:val="1DE74F0B"/>
    <w:rsid w:val="1DFD072E"/>
    <w:rsid w:val="1E14A470"/>
    <w:rsid w:val="1E4585A0"/>
    <w:rsid w:val="1E5A62A1"/>
    <w:rsid w:val="1E856103"/>
    <w:rsid w:val="1E910F7B"/>
    <w:rsid w:val="1EA97717"/>
    <w:rsid w:val="1EB8A759"/>
    <w:rsid w:val="1F02E41A"/>
    <w:rsid w:val="1F57872B"/>
    <w:rsid w:val="1F689364"/>
    <w:rsid w:val="1F6AAA67"/>
    <w:rsid w:val="1F8490BE"/>
    <w:rsid w:val="1F8AEC4D"/>
    <w:rsid w:val="1F90F564"/>
    <w:rsid w:val="1FB8D5C2"/>
    <w:rsid w:val="1FD18EAA"/>
    <w:rsid w:val="1FD53146"/>
    <w:rsid w:val="1FEE5796"/>
    <w:rsid w:val="200C7549"/>
    <w:rsid w:val="2013E51A"/>
    <w:rsid w:val="20278671"/>
    <w:rsid w:val="20398DC9"/>
    <w:rsid w:val="203D6136"/>
    <w:rsid w:val="20437CE7"/>
    <w:rsid w:val="2063E66A"/>
    <w:rsid w:val="207C8C94"/>
    <w:rsid w:val="2087B630"/>
    <w:rsid w:val="208EB467"/>
    <w:rsid w:val="20B389C4"/>
    <w:rsid w:val="20BDA625"/>
    <w:rsid w:val="20C3E6DB"/>
    <w:rsid w:val="20DE2C38"/>
    <w:rsid w:val="20F5AEA1"/>
    <w:rsid w:val="21242BA3"/>
    <w:rsid w:val="21541FF7"/>
    <w:rsid w:val="215BDDE1"/>
    <w:rsid w:val="215FD9CC"/>
    <w:rsid w:val="21A18742"/>
    <w:rsid w:val="21A8ECDA"/>
    <w:rsid w:val="21AA4D4F"/>
    <w:rsid w:val="21AA7F31"/>
    <w:rsid w:val="21C06F25"/>
    <w:rsid w:val="21D23518"/>
    <w:rsid w:val="21D3F0AA"/>
    <w:rsid w:val="21F148EC"/>
    <w:rsid w:val="22022631"/>
    <w:rsid w:val="22121EC9"/>
    <w:rsid w:val="223E9604"/>
    <w:rsid w:val="2247CC6A"/>
    <w:rsid w:val="224EB9F6"/>
    <w:rsid w:val="228856A5"/>
    <w:rsid w:val="22978CCB"/>
    <w:rsid w:val="22B42291"/>
    <w:rsid w:val="22C695A8"/>
    <w:rsid w:val="22E5DA6D"/>
    <w:rsid w:val="23029F31"/>
    <w:rsid w:val="2308D975"/>
    <w:rsid w:val="23319ECD"/>
    <w:rsid w:val="235C8C61"/>
    <w:rsid w:val="237775A9"/>
    <w:rsid w:val="23BBE69F"/>
    <w:rsid w:val="23E55602"/>
    <w:rsid w:val="23EAE589"/>
    <w:rsid w:val="240FB833"/>
    <w:rsid w:val="2452FEFF"/>
    <w:rsid w:val="245B97C6"/>
    <w:rsid w:val="245F383A"/>
    <w:rsid w:val="2466074B"/>
    <w:rsid w:val="2488E9D6"/>
    <w:rsid w:val="249A3DA2"/>
    <w:rsid w:val="249BD554"/>
    <w:rsid w:val="24A3EAE3"/>
    <w:rsid w:val="24AD849E"/>
    <w:rsid w:val="250BC901"/>
    <w:rsid w:val="250F34CC"/>
    <w:rsid w:val="2536A7E5"/>
    <w:rsid w:val="2552EC63"/>
    <w:rsid w:val="257BE385"/>
    <w:rsid w:val="258F2F84"/>
    <w:rsid w:val="25B6682A"/>
    <w:rsid w:val="25C9A614"/>
    <w:rsid w:val="2600E425"/>
    <w:rsid w:val="265D5B4B"/>
    <w:rsid w:val="26D47651"/>
    <w:rsid w:val="26D4B1DA"/>
    <w:rsid w:val="26E60400"/>
    <w:rsid w:val="26E86269"/>
    <w:rsid w:val="26EEB0F5"/>
    <w:rsid w:val="273D85F6"/>
    <w:rsid w:val="273FA337"/>
    <w:rsid w:val="27487E88"/>
    <w:rsid w:val="275483FD"/>
    <w:rsid w:val="27725D3A"/>
    <w:rsid w:val="277F30D2"/>
    <w:rsid w:val="278491D4"/>
    <w:rsid w:val="27A3FCDE"/>
    <w:rsid w:val="27AB6972"/>
    <w:rsid w:val="27AC9514"/>
    <w:rsid w:val="27CDCB58"/>
    <w:rsid w:val="27DB2ACA"/>
    <w:rsid w:val="2845FFA1"/>
    <w:rsid w:val="28866613"/>
    <w:rsid w:val="288955FB"/>
    <w:rsid w:val="2889C308"/>
    <w:rsid w:val="28953C2E"/>
    <w:rsid w:val="28A395F6"/>
    <w:rsid w:val="28B2CCAB"/>
    <w:rsid w:val="28B31CDE"/>
    <w:rsid w:val="28BAC29E"/>
    <w:rsid w:val="28CEE8DD"/>
    <w:rsid w:val="2914CC2C"/>
    <w:rsid w:val="2918E6F6"/>
    <w:rsid w:val="29678CF4"/>
    <w:rsid w:val="29913DDF"/>
    <w:rsid w:val="2995B9C0"/>
    <w:rsid w:val="299AEAC3"/>
    <w:rsid w:val="29BE67BB"/>
    <w:rsid w:val="2A3A950C"/>
    <w:rsid w:val="2A424250"/>
    <w:rsid w:val="2A7CD6AB"/>
    <w:rsid w:val="2A928A6E"/>
    <w:rsid w:val="2AB8ECB5"/>
    <w:rsid w:val="2ADE2C2F"/>
    <w:rsid w:val="2AEDE623"/>
    <w:rsid w:val="2B22269B"/>
    <w:rsid w:val="2B2F3670"/>
    <w:rsid w:val="2B31DA49"/>
    <w:rsid w:val="2B39BAB3"/>
    <w:rsid w:val="2B5252D2"/>
    <w:rsid w:val="2B73CD3C"/>
    <w:rsid w:val="2B782587"/>
    <w:rsid w:val="2B82B092"/>
    <w:rsid w:val="2B84D5F2"/>
    <w:rsid w:val="2B93B03B"/>
    <w:rsid w:val="2B9F08FA"/>
    <w:rsid w:val="2BA59763"/>
    <w:rsid w:val="2BAB4E83"/>
    <w:rsid w:val="2BAC1D71"/>
    <w:rsid w:val="2BE45A03"/>
    <w:rsid w:val="2BED6546"/>
    <w:rsid w:val="2BFE8D30"/>
    <w:rsid w:val="2C142A52"/>
    <w:rsid w:val="2C451E02"/>
    <w:rsid w:val="2C462F23"/>
    <w:rsid w:val="2C61C203"/>
    <w:rsid w:val="2C632BE5"/>
    <w:rsid w:val="2C9635FC"/>
    <w:rsid w:val="2CA81818"/>
    <w:rsid w:val="2CB5F1FA"/>
    <w:rsid w:val="2CCE2340"/>
    <w:rsid w:val="2CE8AA93"/>
    <w:rsid w:val="2CFC7440"/>
    <w:rsid w:val="2D0700A4"/>
    <w:rsid w:val="2D0DB334"/>
    <w:rsid w:val="2D365CD8"/>
    <w:rsid w:val="2D44AA2C"/>
    <w:rsid w:val="2D5CCEAE"/>
    <w:rsid w:val="2D66BB7F"/>
    <w:rsid w:val="2D9680F4"/>
    <w:rsid w:val="2DB6DCF3"/>
    <w:rsid w:val="2DC2E587"/>
    <w:rsid w:val="2DF0A28F"/>
    <w:rsid w:val="2E01EE7A"/>
    <w:rsid w:val="2E595725"/>
    <w:rsid w:val="2EDDF1DD"/>
    <w:rsid w:val="2F055817"/>
    <w:rsid w:val="2F38F777"/>
    <w:rsid w:val="2F4BCB14"/>
    <w:rsid w:val="2F731DFB"/>
    <w:rsid w:val="2F886D6C"/>
    <w:rsid w:val="2F9F1CA3"/>
    <w:rsid w:val="2FF199AF"/>
    <w:rsid w:val="2FF7577F"/>
    <w:rsid w:val="30171CE4"/>
    <w:rsid w:val="305122FD"/>
    <w:rsid w:val="308194EC"/>
    <w:rsid w:val="30B2A52C"/>
    <w:rsid w:val="30C8CA0B"/>
    <w:rsid w:val="30D3DA1B"/>
    <w:rsid w:val="30E52E74"/>
    <w:rsid w:val="30EAE213"/>
    <w:rsid w:val="3107181F"/>
    <w:rsid w:val="31157C42"/>
    <w:rsid w:val="311CB3B4"/>
    <w:rsid w:val="31387809"/>
    <w:rsid w:val="313D5BDE"/>
    <w:rsid w:val="315FEACD"/>
    <w:rsid w:val="31854BA0"/>
    <w:rsid w:val="31C66B16"/>
    <w:rsid w:val="31D80267"/>
    <w:rsid w:val="31EB46F6"/>
    <w:rsid w:val="31EB6AE3"/>
    <w:rsid w:val="31ECF612"/>
    <w:rsid w:val="31F1C573"/>
    <w:rsid w:val="3225DFA8"/>
    <w:rsid w:val="324A1EBE"/>
    <w:rsid w:val="32669F47"/>
    <w:rsid w:val="3280A4FA"/>
    <w:rsid w:val="32A4C552"/>
    <w:rsid w:val="32BD1550"/>
    <w:rsid w:val="32C11F74"/>
    <w:rsid w:val="32D84BDF"/>
    <w:rsid w:val="3318B31A"/>
    <w:rsid w:val="335E7F89"/>
    <w:rsid w:val="338917BB"/>
    <w:rsid w:val="33CCF08B"/>
    <w:rsid w:val="33CD39FA"/>
    <w:rsid w:val="33DEF548"/>
    <w:rsid w:val="33E96D07"/>
    <w:rsid w:val="33EF9699"/>
    <w:rsid w:val="3483991D"/>
    <w:rsid w:val="348C6307"/>
    <w:rsid w:val="349E81EB"/>
    <w:rsid w:val="34B6BB7F"/>
    <w:rsid w:val="34B9BAED"/>
    <w:rsid w:val="34C1D526"/>
    <w:rsid w:val="34C35C8A"/>
    <w:rsid w:val="34C8EA29"/>
    <w:rsid w:val="34CDFF87"/>
    <w:rsid w:val="34F6AFE9"/>
    <w:rsid w:val="34FC7A04"/>
    <w:rsid w:val="34FD286D"/>
    <w:rsid w:val="35042BF6"/>
    <w:rsid w:val="35249FDD"/>
    <w:rsid w:val="3527F015"/>
    <w:rsid w:val="35429C93"/>
    <w:rsid w:val="355C22BA"/>
    <w:rsid w:val="355D5FAC"/>
    <w:rsid w:val="359D3B6F"/>
    <w:rsid w:val="359FB0AF"/>
    <w:rsid w:val="35AB7B6A"/>
    <w:rsid w:val="35F48E56"/>
    <w:rsid w:val="360B64ED"/>
    <w:rsid w:val="36349053"/>
    <w:rsid w:val="3666B302"/>
    <w:rsid w:val="36825BC5"/>
    <w:rsid w:val="36857CCA"/>
    <w:rsid w:val="36901618"/>
    <w:rsid w:val="3694414B"/>
    <w:rsid w:val="36A48F72"/>
    <w:rsid w:val="36A64DDA"/>
    <w:rsid w:val="36DB899C"/>
    <w:rsid w:val="371B440D"/>
    <w:rsid w:val="374BD143"/>
    <w:rsid w:val="3763285E"/>
    <w:rsid w:val="3766A5E3"/>
    <w:rsid w:val="37896EBD"/>
    <w:rsid w:val="37AA5C4F"/>
    <w:rsid w:val="37F65FDB"/>
    <w:rsid w:val="381A8413"/>
    <w:rsid w:val="383172D1"/>
    <w:rsid w:val="384E9BAE"/>
    <w:rsid w:val="3881076B"/>
    <w:rsid w:val="38A023B6"/>
    <w:rsid w:val="38AF0A1F"/>
    <w:rsid w:val="38C54538"/>
    <w:rsid w:val="38D301B7"/>
    <w:rsid w:val="38E3A1D4"/>
    <w:rsid w:val="38E6F7C0"/>
    <w:rsid w:val="38F023F2"/>
    <w:rsid w:val="390FD614"/>
    <w:rsid w:val="3918635C"/>
    <w:rsid w:val="391BADFB"/>
    <w:rsid w:val="394354C1"/>
    <w:rsid w:val="3947EFA3"/>
    <w:rsid w:val="397FAB77"/>
    <w:rsid w:val="3980A676"/>
    <w:rsid w:val="399328FE"/>
    <w:rsid w:val="39BD102D"/>
    <w:rsid w:val="39E0B2B3"/>
    <w:rsid w:val="39E2EF7F"/>
    <w:rsid w:val="39E8D0F8"/>
    <w:rsid w:val="3A0AC918"/>
    <w:rsid w:val="3A1D97B2"/>
    <w:rsid w:val="3A4F789C"/>
    <w:rsid w:val="3A568BAB"/>
    <w:rsid w:val="3A6016A7"/>
    <w:rsid w:val="3A8251EC"/>
    <w:rsid w:val="3A849547"/>
    <w:rsid w:val="3A9B51A8"/>
    <w:rsid w:val="3ACD7CEF"/>
    <w:rsid w:val="3B00D2F2"/>
    <w:rsid w:val="3B0E39E2"/>
    <w:rsid w:val="3B100C73"/>
    <w:rsid w:val="3B1880D4"/>
    <w:rsid w:val="3B4A8C9F"/>
    <w:rsid w:val="3B4AFD1B"/>
    <w:rsid w:val="3B5EC3F4"/>
    <w:rsid w:val="3B6D7DDC"/>
    <w:rsid w:val="3B8ACB4C"/>
    <w:rsid w:val="3BABCE30"/>
    <w:rsid w:val="3C016FD4"/>
    <w:rsid w:val="3C36DE61"/>
    <w:rsid w:val="3C3CADC3"/>
    <w:rsid w:val="3C3DFE18"/>
    <w:rsid w:val="3C6E5232"/>
    <w:rsid w:val="3C897615"/>
    <w:rsid w:val="3C997B13"/>
    <w:rsid w:val="3CAAEFE0"/>
    <w:rsid w:val="3CB3875D"/>
    <w:rsid w:val="3CBF0604"/>
    <w:rsid w:val="3CC55309"/>
    <w:rsid w:val="3CD460B1"/>
    <w:rsid w:val="3CDF0831"/>
    <w:rsid w:val="3CF686C2"/>
    <w:rsid w:val="3D1456FB"/>
    <w:rsid w:val="3D2A4CDE"/>
    <w:rsid w:val="3D52E508"/>
    <w:rsid w:val="3D669272"/>
    <w:rsid w:val="3D66B49E"/>
    <w:rsid w:val="3D937B67"/>
    <w:rsid w:val="3D9C1BE4"/>
    <w:rsid w:val="3DB62B7E"/>
    <w:rsid w:val="3DB7B222"/>
    <w:rsid w:val="3DB99D29"/>
    <w:rsid w:val="3DEADBA5"/>
    <w:rsid w:val="3DF7FCA4"/>
    <w:rsid w:val="3DFF52B9"/>
    <w:rsid w:val="3E0D5D6F"/>
    <w:rsid w:val="3E25950F"/>
    <w:rsid w:val="3E794BF6"/>
    <w:rsid w:val="3E79BB4C"/>
    <w:rsid w:val="3E7E4134"/>
    <w:rsid w:val="3EC1B5BD"/>
    <w:rsid w:val="3EF59509"/>
    <w:rsid w:val="3F18EBD8"/>
    <w:rsid w:val="3F1C68CD"/>
    <w:rsid w:val="3F228795"/>
    <w:rsid w:val="3F2C1E33"/>
    <w:rsid w:val="3F3957D4"/>
    <w:rsid w:val="3F49D344"/>
    <w:rsid w:val="3F713A4F"/>
    <w:rsid w:val="3F7E1E4B"/>
    <w:rsid w:val="3F7FD0B4"/>
    <w:rsid w:val="3F876850"/>
    <w:rsid w:val="3FA528DB"/>
    <w:rsid w:val="3FB181C7"/>
    <w:rsid w:val="3FC5209E"/>
    <w:rsid w:val="3FC7AB80"/>
    <w:rsid w:val="3FCC63AF"/>
    <w:rsid w:val="3FEA8D09"/>
    <w:rsid w:val="3FF087F5"/>
    <w:rsid w:val="3FF27243"/>
    <w:rsid w:val="40537949"/>
    <w:rsid w:val="4061D492"/>
    <w:rsid w:val="40768D05"/>
    <w:rsid w:val="40799D8F"/>
    <w:rsid w:val="407DD54B"/>
    <w:rsid w:val="409868F8"/>
    <w:rsid w:val="409D4468"/>
    <w:rsid w:val="40CD7DA7"/>
    <w:rsid w:val="40FB8418"/>
    <w:rsid w:val="40FE843E"/>
    <w:rsid w:val="4106C6DB"/>
    <w:rsid w:val="4135B8AF"/>
    <w:rsid w:val="414E18AC"/>
    <w:rsid w:val="4179B361"/>
    <w:rsid w:val="418233EA"/>
    <w:rsid w:val="4185C072"/>
    <w:rsid w:val="418E82FE"/>
    <w:rsid w:val="41EB2A44"/>
    <w:rsid w:val="42177823"/>
    <w:rsid w:val="422E9D8D"/>
    <w:rsid w:val="423E862C"/>
    <w:rsid w:val="424D3ECC"/>
    <w:rsid w:val="4292EE91"/>
    <w:rsid w:val="42AA12EA"/>
    <w:rsid w:val="42B10241"/>
    <w:rsid w:val="42B55A26"/>
    <w:rsid w:val="42BED815"/>
    <w:rsid w:val="42BF8147"/>
    <w:rsid w:val="42C8CDC8"/>
    <w:rsid w:val="42D97F27"/>
    <w:rsid w:val="42E4928B"/>
    <w:rsid w:val="42EF8466"/>
    <w:rsid w:val="42F9F8A3"/>
    <w:rsid w:val="42FC7EE5"/>
    <w:rsid w:val="42FE032A"/>
    <w:rsid w:val="4300B6AE"/>
    <w:rsid w:val="435AC03D"/>
    <w:rsid w:val="43644822"/>
    <w:rsid w:val="43AD3F1C"/>
    <w:rsid w:val="43B4D488"/>
    <w:rsid w:val="43BC6344"/>
    <w:rsid w:val="440FC44E"/>
    <w:rsid w:val="441D8BBB"/>
    <w:rsid w:val="4444199F"/>
    <w:rsid w:val="445A622A"/>
    <w:rsid w:val="44639C52"/>
    <w:rsid w:val="446C10CE"/>
    <w:rsid w:val="446CC74D"/>
    <w:rsid w:val="446F912A"/>
    <w:rsid w:val="44850764"/>
    <w:rsid w:val="448AE5DE"/>
    <w:rsid w:val="4492BFF7"/>
    <w:rsid w:val="4495A723"/>
    <w:rsid w:val="44A258B4"/>
    <w:rsid w:val="44D8A420"/>
    <w:rsid w:val="44E47328"/>
    <w:rsid w:val="452EB23C"/>
    <w:rsid w:val="4533780B"/>
    <w:rsid w:val="453A078A"/>
    <w:rsid w:val="4553A22A"/>
    <w:rsid w:val="45691455"/>
    <w:rsid w:val="45791798"/>
    <w:rsid w:val="4584BE23"/>
    <w:rsid w:val="459303C1"/>
    <w:rsid w:val="45A44569"/>
    <w:rsid w:val="45A72B2D"/>
    <w:rsid w:val="45C221EF"/>
    <w:rsid w:val="45D18754"/>
    <w:rsid w:val="45ED01BB"/>
    <w:rsid w:val="46142275"/>
    <w:rsid w:val="468F76A9"/>
    <w:rsid w:val="469BE093"/>
    <w:rsid w:val="46ABCAF8"/>
    <w:rsid w:val="46E82D9F"/>
    <w:rsid w:val="46EAB0A2"/>
    <w:rsid w:val="46F43D3B"/>
    <w:rsid w:val="470195CF"/>
    <w:rsid w:val="47107765"/>
    <w:rsid w:val="47162FD3"/>
    <w:rsid w:val="471ECA2D"/>
    <w:rsid w:val="472C71D8"/>
    <w:rsid w:val="47637153"/>
    <w:rsid w:val="479E9C23"/>
    <w:rsid w:val="47A19DA4"/>
    <w:rsid w:val="47B61831"/>
    <w:rsid w:val="47BFE7DD"/>
    <w:rsid w:val="47C06B18"/>
    <w:rsid w:val="47D022A2"/>
    <w:rsid w:val="47E7380A"/>
    <w:rsid w:val="47F2CCC6"/>
    <w:rsid w:val="47F85D48"/>
    <w:rsid w:val="481A44E5"/>
    <w:rsid w:val="4838F7C0"/>
    <w:rsid w:val="48497857"/>
    <w:rsid w:val="485BBEE7"/>
    <w:rsid w:val="48876F6E"/>
    <w:rsid w:val="48A47F8D"/>
    <w:rsid w:val="48A99463"/>
    <w:rsid w:val="48BB53C5"/>
    <w:rsid w:val="48CB3B8D"/>
    <w:rsid w:val="48CFF592"/>
    <w:rsid w:val="48F33AB0"/>
    <w:rsid w:val="49398ADD"/>
    <w:rsid w:val="493AC4A2"/>
    <w:rsid w:val="4942C85A"/>
    <w:rsid w:val="494E06D1"/>
    <w:rsid w:val="494E10E9"/>
    <w:rsid w:val="494E7DA0"/>
    <w:rsid w:val="495AC380"/>
    <w:rsid w:val="496126C8"/>
    <w:rsid w:val="49673CD1"/>
    <w:rsid w:val="49746552"/>
    <w:rsid w:val="498497ED"/>
    <w:rsid w:val="49A7CC67"/>
    <w:rsid w:val="49B902DB"/>
    <w:rsid w:val="49C260F2"/>
    <w:rsid w:val="49E372FC"/>
    <w:rsid w:val="4A2E8129"/>
    <w:rsid w:val="4A3CB229"/>
    <w:rsid w:val="4A4207EB"/>
    <w:rsid w:val="4A4A9B03"/>
    <w:rsid w:val="4A5342F8"/>
    <w:rsid w:val="4A66C7EE"/>
    <w:rsid w:val="4A782CF5"/>
    <w:rsid w:val="4AC7261F"/>
    <w:rsid w:val="4ADC5467"/>
    <w:rsid w:val="4ADE2732"/>
    <w:rsid w:val="4AFFD98D"/>
    <w:rsid w:val="4B3B3AEC"/>
    <w:rsid w:val="4B46E13D"/>
    <w:rsid w:val="4B651683"/>
    <w:rsid w:val="4B7B9850"/>
    <w:rsid w:val="4B7E17FD"/>
    <w:rsid w:val="4B8A2637"/>
    <w:rsid w:val="4BA16D87"/>
    <w:rsid w:val="4BB1E88A"/>
    <w:rsid w:val="4BB2F4BF"/>
    <w:rsid w:val="4BCA1CA8"/>
    <w:rsid w:val="4BD16238"/>
    <w:rsid w:val="4BDDE660"/>
    <w:rsid w:val="4BE8C1D2"/>
    <w:rsid w:val="4BF0CC49"/>
    <w:rsid w:val="4BF4F899"/>
    <w:rsid w:val="4BFAD491"/>
    <w:rsid w:val="4C01B87A"/>
    <w:rsid w:val="4C1BD44F"/>
    <w:rsid w:val="4C64FEF4"/>
    <w:rsid w:val="4C6F2CF1"/>
    <w:rsid w:val="4C761273"/>
    <w:rsid w:val="4C854D16"/>
    <w:rsid w:val="4CAC4938"/>
    <w:rsid w:val="4CC29788"/>
    <w:rsid w:val="4CE64A2C"/>
    <w:rsid w:val="4CECF0AE"/>
    <w:rsid w:val="4CEE6502"/>
    <w:rsid w:val="4CF63F1A"/>
    <w:rsid w:val="4CFCF256"/>
    <w:rsid w:val="4D0BD741"/>
    <w:rsid w:val="4D2232D2"/>
    <w:rsid w:val="4D4C4A09"/>
    <w:rsid w:val="4D5978BA"/>
    <w:rsid w:val="4D5D29D2"/>
    <w:rsid w:val="4D67F6E5"/>
    <w:rsid w:val="4DAA3EF5"/>
    <w:rsid w:val="4DC6C1B3"/>
    <w:rsid w:val="4DC95038"/>
    <w:rsid w:val="4DCC8843"/>
    <w:rsid w:val="4DD3792B"/>
    <w:rsid w:val="4DE8A299"/>
    <w:rsid w:val="4DEA1D20"/>
    <w:rsid w:val="4E34EA29"/>
    <w:rsid w:val="4E4182EB"/>
    <w:rsid w:val="4E42CD7B"/>
    <w:rsid w:val="4E7F1CBF"/>
    <w:rsid w:val="4EBE7030"/>
    <w:rsid w:val="4EE03ACA"/>
    <w:rsid w:val="4EE0B179"/>
    <w:rsid w:val="4EEAD491"/>
    <w:rsid w:val="4F072E58"/>
    <w:rsid w:val="4F18AE12"/>
    <w:rsid w:val="4F19929F"/>
    <w:rsid w:val="4F231890"/>
    <w:rsid w:val="4F56A026"/>
    <w:rsid w:val="4F61FB85"/>
    <w:rsid w:val="4F690FE0"/>
    <w:rsid w:val="4F717949"/>
    <w:rsid w:val="4F7F1E97"/>
    <w:rsid w:val="4FA5DDB6"/>
    <w:rsid w:val="4FD0F247"/>
    <w:rsid w:val="4FDB822D"/>
    <w:rsid w:val="4FDD5F98"/>
    <w:rsid w:val="4FEEB7C9"/>
    <w:rsid w:val="50358B85"/>
    <w:rsid w:val="503B500E"/>
    <w:rsid w:val="503BBF69"/>
    <w:rsid w:val="50436ED1"/>
    <w:rsid w:val="5048C79B"/>
    <w:rsid w:val="5056B1F4"/>
    <w:rsid w:val="50604283"/>
    <w:rsid w:val="5067C0AC"/>
    <w:rsid w:val="5074B1AA"/>
    <w:rsid w:val="508564DE"/>
    <w:rsid w:val="50896F8D"/>
    <w:rsid w:val="5095B7E0"/>
    <w:rsid w:val="50AA8A96"/>
    <w:rsid w:val="50ACDE8B"/>
    <w:rsid w:val="50BB8C1F"/>
    <w:rsid w:val="50CA3783"/>
    <w:rsid w:val="50EE7496"/>
    <w:rsid w:val="50F7D7E1"/>
    <w:rsid w:val="510B3FE1"/>
    <w:rsid w:val="5110B991"/>
    <w:rsid w:val="51130A91"/>
    <w:rsid w:val="511D5804"/>
    <w:rsid w:val="5131DEB3"/>
    <w:rsid w:val="5163E0F9"/>
    <w:rsid w:val="516C08AF"/>
    <w:rsid w:val="517128F4"/>
    <w:rsid w:val="5191DB2C"/>
    <w:rsid w:val="51977C92"/>
    <w:rsid w:val="51A0AB74"/>
    <w:rsid w:val="51AAECC9"/>
    <w:rsid w:val="51DC5558"/>
    <w:rsid w:val="51E9DDFD"/>
    <w:rsid w:val="51EBB418"/>
    <w:rsid w:val="5208485E"/>
    <w:rsid w:val="526EA90A"/>
    <w:rsid w:val="52881075"/>
    <w:rsid w:val="528B827B"/>
    <w:rsid w:val="528C658E"/>
    <w:rsid w:val="529EAE78"/>
    <w:rsid w:val="52B24D51"/>
    <w:rsid w:val="52BD587E"/>
    <w:rsid w:val="5379E767"/>
    <w:rsid w:val="538BC639"/>
    <w:rsid w:val="53923B86"/>
    <w:rsid w:val="53AFCC60"/>
    <w:rsid w:val="53C3D509"/>
    <w:rsid w:val="53CDA66A"/>
    <w:rsid w:val="53D76704"/>
    <w:rsid w:val="53EAEA22"/>
    <w:rsid w:val="5436E839"/>
    <w:rsid w:val="544620A4"/>
    <w:rsid w:val="544FEE76"/>
    <w:rsid w:val="5463AB12"/>
    <w:rsid w:val="54BCDFDD"/>
    <w:rsid w:val="54D04F80"/>
    <w:rsid w:val="54D71193"/>
    <w:rsid w:val="54E83454"/>
    <w:rsid w:val="5521D1E2"/>
    <w:rsid w:val="554B9096"/>
    <w:rsid w:val="55506A08"/>
    <w:rsid w:val="5585CCA5"/>
    <w:rsid w:val="55945FFE"/>
    <w:rsid w:val="5596DC78"/>
    <w:rsid w:val="55EDD486"/>
    <w:rsid w:val="560481B9"/>
    <w:rsid w:val="5624FA4D"/>
    <w:rsid w:val="56250906"/>
    <w:rsid w:val="562BDD44"/>
    <w:rsid w:val="5648B0DD"/>
    <w:rsid w:val="56718932"/>
    <w:rsid w:val="56869486"/>
    <w:rsid w:val="568C1DEF"/>
    <w:rsid w:val="56CB9FC7"/>
    <w:rsid w:val="5718A608"/>
    <w:rsid w:val="5727A657"/>
    <w:rsid w:val="577F3F0E"/>
    <w:rsid w:val="5787B622"/>
    <w:rsid w:val="57C2BA93"/>
    <w:rsid w:val="57E42066"/>
    <w:rsid w:val="5818E0C2"/>
    <w:rsid w:val="58243ECE"/>
    <w:rsid w:val="5839D1E9"/>
    <w:rsid w:val="583AAE86"/>
    <w:rsid w:val="585F44F8"/>
    <w:rsid w:val="58847B55"/>
    <w:rsid w:val="58C6A432"/>
    <w:rsid w:val="58DC9F5B"/>
    <w:rsid w:val="590C0439"/>
    <w:rsid w:val="5917E7B2"/>
    <w:rsid w:val="5931E488"/>
    <w:rsid w:val="594E6B2E"/>
    <w:rsid w:val="596C6B0F"/>
    <w:rsid w:val="5989AA08"/>
    <w:rsid w:val="599422C2"/>
    <w:rsid w:val="59C7D198"/>
    <w:rsid w:val="59D42F13"/>
    <w:rsid w:val="5A29DB26"/>
    <w:rsid w:val="5A45FDA8"/>
    <w:rsid w:val="5A49DA24"/>
    <w:rsid w:val="5A547CD1"/>
    <w:rsid w:val="5A9EF464"/>
    <w:rsid w:val="5AA4EC89"/>
    <w:rsid w:val="5AAAAE8F"/>
    <w:rsid w:val="5AB3EB86"/>
    <w:rsid w:val="5AD52743"/>
    <w:rsid w:val="5ADB4AD7"/>
    <w:rsid w:val="5B00CF85"/>
    <w:rsid w:val="5B4CA4C1"/>
    <w:rsid w:val="5B6D71AC"/>
    <w:rsid w:val="5B86D277"/>
    <w:rsid w:val="5B90AF96"/>
    <w:rsid w:val="5BBE3BCC"/>
    <w:rsid w:val="5BC05324"/>
    <w:rsid w:val="5BD0F1E4"/>
    <w:rsid w:val="5BFEBE28"/>
    <w:rsid w:val="5C26DA4B"/>
    <w:rsid w:val="5C4B5E10"/>
    <w:rsid w:val="5C659338"/>
    <w:rsid w:val="5C98D349"/>
    <w:rsid w:val="5C9A5920"/>
    <w:rsid w:val="5C9C06DF"/>
    <w:rsid w:val="5D064642"/>
    <w:rsid w:val="5D24C4BC"/>
    <w:rsid w:val="5D27407F"/>
    <w:rsid w:val="5D5C962C"/>
    <w:rsid w:val="5D709D9B"/>
    <w:rsid w:val="5D780DBF"/>
    <w:rsid w:val="5D814017"/>
    <w:rsid w:val="5D8B5B22"/>
    <w:rsid w:val="5D8D3AF2"/>
    <w:rsid w:val="5D9ACA02"/>
    <w:rsid w:val="5DAB0A04"/>
    <w:rsid w:val="5DAEC916"/>
    <w:rsid w:val="5DB72884"/>
    <w:rsid w:val="5DD5033F"/>
    <w:rsid w:val="5DE0B20E"/>
    <w:rsid w:val="5E188B87"/>
    <w:rsid w:val="5E5BBFF3"/>
    <w:rsid w:val="5E7D8EE4"/>
    <w:rsid w:val="5E9A7DA8"/>
    <w:rsid w:val="5E9BE095"/>
    <w:rsid w:val="5EA0846B"/>
    <w:rsid w:val="5EA144EA"/>
    <w:rsid w:val="5EA90CDD"/>
    <w:rsid w:val="5EBDA637"/>
    <w:rsid w:val="5ECB62FF"/>
    <w:rsid w:val="5EDE3B84"/>
    <w:rsid w:val="5EF6C250"/>
    <w:rsid w:val="5EF7624B"/>
    <w:rsid w:val="5F0D7CA0"/>
    <w:rsid w:val="5F156351"/>
    <w:rsid w:val="5F23788B"/>
    <w:rsid w:val="5F5E4B16"/>
    <w:rsid w:val="5F6EC826"/>
    <w:rsid w:val="5F89A2CF"/>
    <w:rsid w:val="5F8F2CDA"/>
    <w:rsid w:val="5FA5FED1"/>
    <w:rsid w:val="5FA9F6DC"/>
    <w:rsid w:val="5FD99B1E"/>
    <w:rsid w:val="60182F92"/>
    <w:rsid w:val="601D121A"/>
    <w:rsid w:val="602D5E81"/>
    <w:rsid w:val="6058315B"/>
    <w:rsid w:val="60BA0D5C"/>
    <w:rsid w:val="60BA35A3"/>
    <w:rsid w:val="60DBC2FB"/>
    <w:rsid w:val="60F79E09"/>
    <w:rsid w:val="613BE875"/>
    <w:rsid w:val="613CC735"/>
    <w:rsid w:val="6159FEBF"/>
    <w:rsid w:val="616F2D88"/>
    <w:rsid w:val="61874A83"/>
    <w:rsid w:val="619790DE"/>
    <w:rsid w:val="61993675"/>
    <w:rsid w:val="61C07243"/>
    <w:rsid w:val="61E98815"/>
    <w:rsid w:val="61F36692"/>
    <w:rsid w:val="621EDB1D"/>
    <w:rsid w:val="622C7073"/>
    <w:rsid w:val="623F92B7"/>
    <w:rsid w:val="623FE956"/>
    <w:rsid w:val="6269E92C"/>
    <w:rsid w:val="6272A398"/>
    <w:rsid w:val="6277955C"/>
    <w:rsid w:val="6278F2DB"/>
    <w:rsid w:val="628163E6"/>
    <w:rsid w:val="62A0D442"/>
    <w:rsid w:val="62BEC634"/>
    <w:rsid w:val="62DE7444"/>
    <w:rsid w:val="62F706B2"/>
    <w:rsid w:val="62FF9727"/>
    <w:rsid w:val="6300617E"/>
    <w:rsid w:val="630F2B56"/>
    <w:rsid w:val="631382E6"/>
    <w:rsid w:val="631C8E63"/>
    <w:rsid w:val="635D5E0D"/>
    <w:rsid w:val="638EFF61"/>
    <w:rsid w:val="63BA21F0"/>
    <w:rsid w:val="63F7911C"/>
    <w:rsid w:val="64121056"/>
    <w:rsid w:val="6420664A"/>
    <w:rsid w:val="6467C9A9"/>
    <w:rsid w:val="647EE901"/>
    <w:rsid w:val="64B7343B"/>
    <w:rsid w:val="64BE863E"/>
    <w:rsid w:val="64F1796F"/>
    <w:rsid w:val="651353F6"/>
    <w:rsid w:val="651576E8"/>
    <w:rsid w:val="651B1C4A"/>
    <w:rsid w:val="652C905F"/>
    <w:rsid w:val="652C9605"/>
    <w:rsid w:val="652CF685"/>
    <w:rsid w:val="652FD184"/>
    <w:rsid w:val="6536067C"/>
    <w:rsid w:val="653AF2B7"/>
    <w:rsid w:val="655576F7"/>
    <w:rsid w:val="6593CB78"/>
    <w:rsid w:val="65C8E5B3"/>
    <w:rsid w:val="65CE5D3F"/>
    <w:rsid w:val="65D8C68D"/>
    <w:rsid w:val="661A1992"/>
    <w:rsid w:val="661FA920"/>
    <w:rsid w:val="662F217C"/>
    <w:rsid w:val="665C66FA"/>
    <w:rsid w:val="6663BF96"/>
    <w:rsid w:val="666CA798"/>
    <w:rsid w:val="668EAACF"/>
    <w:rsid w:val="6692D32A"/>
    <w:rsid w:val="66A207D1"/>
    <w:rsid w:val="66A5FA70"/>
    <w:rsid w:val="67086A71"/>
    <w:rsid w:val="673584E5"/>
    <w:rsid w:val="673C6048"/>
    <w:rsid w:val="67530DCE"/>
    <w:rsid w:val="67768A16"/>
    <w:rsid w:val="678E9D8D"/>
    <w:rsid w:val="679E2DEB"/>
    <w:rsid w:val="67BB2252"/>
    <w:rsid w:val="67BBD1A5"/>
    <w:rsid w:val="67BFAC3A"/>
    <w:rsid w:val="67C35C04"/>
    <w:rsid w:val="67D046F9"/>
    <w:rsid w:val="67D669E3"/>
    <w:rsid w:val="67DC8C06"/>
    <w:rsid w:val="68094458"/>
    <w:rsid w:val="683D62B8"/>
    <w:rsid w:val="68413B25"/>
    <w:rsid w:val="6852529A"/>
    <w:rsid w:val="68799767"/>
    <w:rsid w:val="6881ABDC"/>
    <w:rsid w:val="689011BB"/>
    <w:rsid w:val="68C8F771"/>
    <w:rsid w:val="68CCC63B"/>
    <w:rsid w:val="68D46894"/>
    <w:rsid w:val="68E1CD3F"/>
    <w:rsid w:val="68E583B6"/>
    <w:rsid w:val="68E9CBFE"/>
    <w:rsid w:val="68EAC256"/>
    <w:rsid w:val="68EC9EA2"/>
    <w:rsid w:val="68F3BE79"/>
    <w:rsid w:val="68F996B5"/>
    <w:rsid w:val="69684801"/>
    <w:rsid w:val="697C0C2A"/>
    <w:rsid w:val="6983C473"/>
    <w:rsid w:val="698BA10F"/>
    <w:rsid w:val="69A85751"/>
    <w:rsid w:val="69BFC005"/>
    <w:rsid w:val="69C87F41"/>
    <w:rsid w:val="69D455A4"/>
    <w:rsid w:val="69E266D0"/>
    <w:rsid w:val="6A2850E9"/>
    <w:rsid w:val="6A3025E7"/>
    <w:rsid w:val="6A331258"/>
    <w:rsid w:val="6A50C0D0"/>
    <w:rsid w:val="6AA69275"/>
    <w:rsid w:val="6AC7143B"/>
    <w:rsid w:val="6B280350"/>
    <w:rsid w:val="6B29754E"/>
    <w:rsid w:val="6B426BF4"/>
    <w:rsid w:val="6B59D3D8"/>
    <w:rsid w:val="6B60B707"/>
    <w:rsid w:val="6B6646C6"/>
    <w:rsid w:val="6B73BD4C"/>
    <w:rsid w:val="6B966EAF"/>
    <w:rsid w:val="6C088D1F"/>
    <w:rsid w:val="6C19D36D"/>
    <w:rsid w:val="6C3A6581"/>
    <w:rsid w:val="6C48AC2B"/>
    <w:rsid w:val="6C497C39"/>
    <w:rsid w:val="6C5A1712"/>
    <w:rsid w:val="6C8F5C03"/>
    <w:rsid w:val="6C947834"/>
    <w:rsid w:val="6CAA3F84"/>
    <w:rsid w:val="6CB2B738"/>
    <w:rsid w:val="6CB676E1"/>
    <w:rsid w:val="6CB7E841"/>
    <w:rsid w:val="6CDC1AAC"/>
    <w:rsid w:val="6D1FC351"/>
    <w:rsid w:val="6D22B536"/>
    <w:rsid w:val="6D3145D8"/>
    <w:rsid w:val="6D584E91"/>
    <w:rsid w:val="6D67C5D7"/>
    <w:rsid w:val="6D68DB7B"/>
    <w:rsid w:val="6D6F61F3"/>
    <w:rsid w:val="6D78C4A1"/>
    <w:rsid w:val="6DB0FC4C"/>
    <w:rsid w:val="6DBF46C5"/>
    <w:rsid w:val="6DC5B887"/>
    <w:rsid w:val="6DC9556D"/>
    <w:rsid w:val="6E166E35"/>
    <w:rsid w:val="6E1F3C2A"/>
    <w:rsid w:val="6E3B129C"/>
    <w:rsid w:val="6E655935"/>
    <w:rsid w:val="6E7A731D"/>
    <w:rsid w:val="6EA763C6"/>
    <w:rsid w:val="6EB9330F"/>
    <w:rsid w:val="6EBDF273"/>
    <w:rsid w:val="6EC4868B"/>
    <w:rsid w:val="6ED047D7"/>
    <w:rsid w:val="6ED9F491"/>
    <w:rsid w:val="6EE6402F"/>
    <w:rsid w:val="6EFEE9B5"/>
    <w:rsid w:val="6F36A5BA"/>
    <w:rsid w:val="6F860224"/>
    <w:rsid w:val="6F9BD758"/>
    <w:rsid w:val="6F9E3D7D"/>
    <w:rsid w:val="6FB3DA95"/>
    <w:rsid w:val="6FD3E54D"/>
    <w:rsid w:val="6FD504AD"/>
    <w:rsid w:val="70175CB9"/>
    <w:rsid w:val="7020211F"/>
    <w:rsid w:val="703C6417"/>
    <w:rsid w:val="704E1969"/>
    <w:rsid w:val="70585230"/>
    <w:rsid w:val="7062F4D6"/>
    <w:rsid w:val="7076668B"/>
    <w:rsid w:val="7078D79D"/>
    <w:rsid w:val="7095D777"/>
    <w:rsid w:val="70A06B17"/>
    <w:rsid w:val="70A36856"/>
    <w:rsid w:val="71454DF0"/>
    <w:rsid w:val="714D5CAE"/>
    <w:rsid w:val="7178DDD2"/>
    <w:rsid w:val="71A47D3B"/>
    <w:rsid w:val="71B2BC34"/>
    <w:rsid w:val="71D27009"/>
    <w:rsid w:val="71D32624"/>
    <w:rsid w:val="71DA30A1"/>
    <w:rsid w:val="71DEA959"/>
    <w:rsid w:val="71FFA52C"/>
    <w:rsid w:val="725A296B"/>
    <w:rsid w:val="725D227F"/>
    <w:rsid w:val="729D4399"/>
    <w:rsid w:val="729EF549"/>
    <w:rsid w:val="72A4DDB9"/>
    <w:rsid w:val="72B9DA29"/>
    <w:rsid w:val="72F375C4"/>
    <w:rsid w:val="7300F269"/>
    <w:rsid w:val="7307EAD9"/>
    <w:rsid w:val="7318029A"/>
    <w:rsid w:val="7336B15C"/>
    <w:rsid w:val="73581660"/>
    <w:rsid w:val="736FACC4"/>
    <w:rsid w:val="73812A7E"/>
    <w:rsid w:val="7381D117"/>
    <w:rsid w:val="73826E04"/>
    <w:rsid w:val="739768AA"/>
    <w:rsid w:val="73AF90EB"/>
    <w:rsid w:val="73BEFDE6"/>
    <w:rsid w:val="73EE372F"/>
    <w:rsid w:val="74067434"/>
    <w:rsid w:val="74387B23"/>
    <w:rsid w:val="743C81E9"/>
    <w:rsid w:val="743EED72"/>
    <w:rsid w:val="744DAE79"/>
    <w:rsid w:val="7466AC34"/>
    <w:rsid w:val="746DF076"/>
    <w:rsid w:val="74783F7A"/>
    <w:rsid w:val="748A1368"/>
    <w:rsid w:val="74924079"/>
    <w:rsid w:val="749D2CE0"/>
    <w:rsid w:val="74AFB5FF"/>
    <w:rsid w:val="74D256F9"/>
    <w:rsid w:val="75287C69"/>
    <w:rsid w:val="75326334"/>
    <w:rsid w:val="7535F976"/>
    <w:rsid w:val="75678055"/>
    <w:rsid w:val="75A763EE"/>
    <w:rsid w:val="75C9C949"/>
    <w:rsid w:val="75DE1FF1"/>
    <w:rsid w:val="76051D35"/>
    <w:rsid w:val="76120B27"/>
    <w:rsid w:val="764B62CD"/>
    <w:rsid w:val="768984AC"/>
    <w:rsid w:val="769EA403"/>
    <w:rsid w:val="76A4F9B4"/>
    <w:rsid w:val="76B819DA"/>
    <w:rsid w:val="76CBD91E"/>
    <w:rsid w:val="7707827F"/>
    <w:rsid w:val="7714A4F9"/>
    <w:rsid w:val="771F9DB9"/>
    <w:rsid w:val="77539D51"/>
    <w:rsid w:val="7775F5C4"/>
    <w:rsid w:val="779AAA52"/>
    <w:rsid w:val="77A51780"/>
    <w:rsid w:val="77C12BA7"/>
    <w:rsid w:val="77C3E6B4"/>
    <w:rsid w:val="77CAC25F"/>
    <w:rsid w:val="77DFA9B8"/>
    <w:rsid w:val="77E040A5"/>
    <w:rsid w:val="78069FED"/>
    <w:rsid w:val="7845B4BE"/>
    <w:rsid w:val="784D8CED"/>
    <w:rsid w:val="7863E272"/>
    <w:rsid w:val="78896D3B"/>
    <w:rsid w:val="78C43322"/>
    <w:rsid w:val="78DFE31A"/>
    <w:rsid w:val="7916F34B"/>
    <w:rsid w:val="791947E7"/>
    <w:rsid w:val="7923F294"/>
    <w:rsid w:val="7935F041"/>
    <w:rsid w:val="7943D6DF"/>
    <w:rsid w:val="796C8641"/>
    <w:rsid w:val="799B7242"/>
    <w:rsid w:val="79E5D3A4"/>
    <w:rsid w:val="79EDEEDD"/>
    <w:rsid w:val="79F63951"/>
    <w:rsid w:val="79F97CC9"/>
    <w:rsid w:val="7A402B8C"/>
    <w:rsid w:val="7A553410"/>
    <w:rsid w:val="7A577305"/>
    <w:rsid w:val="7A8772DD"/>
    <w:rsid w:val="7A8A03EF"/>
    <w:rsid w:val="7A8D388E"/>
    <w:rsid w:val="7A93E84E"/>
    <w:rsid w:val="7AA84F44"/>
    <w:rsid w:val="7AC85045"/>
    <w:rsid w:val="7ACD938D"/>
    <w:rsid w:val="7ACEE476"/>
    <w:rsid w:val="7AD7BEB2"/>
    <w:rsid w:val="7B1BCEBF"/>
    <w:rsid w:val="7B2B10AE"/>
    <w:rsid w:val="7B33C5F1"/>
    <w:rsid w:val="7B394551"/>
    <w:rsid w:val="7B9AED02"/>
    <w:rsid w:val="7BA3E290"/>
    <w:rsid w:val="7BAFD9FD"/>
    <w:rsid w:val="7BCB4196"/>
    <w:rsid w:val="7C0C2CDE"/>
    <w:rsid w:val="7C1CBE1C"/>
    <w:rsid w:val="7C39F21A"/>
    <w:rsid w:val="7C3F2B7F"/>
    <w:rsid w:val="7C53FE30"/>
    <w:rsid w:val="7C5A21D0"/>
    <w:rsid w:val="7C8B0738"/>
    <w:rsid w:val="7CB7E565"/>
    <w:rsid w:val="7CC492D3"/>
    <w:rsid w:val="7CC5C148"/>
    <w:rsid w:val="7CEB297B"/>
    <w:rsid w:val="7CEEEDC6"/>
    <w:rsid w:val="7CF624D6"/>
    <w:rsid w:val="7D0D935C"/>
    <w:rsid w:val="7D2495E3"/>
    <w:rsid w:val="7D4158A1"/>
    <w:rsid w:val="7D45CEF6"/>
    <w:rsid w:val="7D47E687"/>
    <w:rsid w:val="7D7999C3"/>
    <w:rsid w:val="7D7C0034"/>
    <w:rsid w:val="7D963D1B"/>
    <w:rsid w:val="7DA4CFFC"/>
    <w:rsid w:val="7DAF8BC0"/>
    <w:rsid w:val="7DD79750"/>
    <w:rsid w:val="7E0A67DB"/>
    <w:rsid w:val="7E22098F"/>
    <w:rsid w:val="7E2A6DD1"/>
    <w:rsid w:val="7E35625A"/>
    <w:rsid w:val="7E5FEC7F"/>
    <w:rsid w:val="7E7AC76C"/>
    <w:rsid w:val="7E8303F8"/>
    <w:rsid w:val="7E838328"/>
    <w:rsid w:val="7E8CE6B1"/>
    <w:rsid w:val="7E92CF02"/>
    <w:rsid w:val="7EA1ABE8"/>
    <w:rsid w:val="7EE06180"/>
    <w:rsid w:val="7EEB96F1"/>
    <w:rsid w:val="7F0596F0"/>
    <w:rsid w:val="7F0BDCC0"/>
    <w:rsid w:val="7F0DC964"/>
    <w:rsid w:val="7F245BFA"/>
    <w:rsid w:val="7F3066F9"/>
    <w:rsid w:val="7F3CCCFD"/>
    <w:rsid w:val="7F45D119"/>
    <w:rsid w:val="7F4A888B"/>
    <w:rsid w:val="7F706436"/>
    <w:rsid w:val="7F7DEFF5"/>
    <w:rsid w:val="7F87386E"/>
    <w:rsid w:val="7F89BF43"/>
    <w:rsid w:val="7F9E9D9D"/>
    <w:rsid w:val="7FBB1000"/>
    <w:rsid w:val="7FCA05D2"/>
    <w:rsid w:val="7FECAD84"/>
    <w:rsid w:val="7FF4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EEF7B"/>
  <w15:docId w15:val="{1279FA7E-90B6-6D4B-A043-159EF0C00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93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Pealkiri1">
    <w:name w:val="heading 1"/>
    <w:next w:val="Normaallaad"/>
    <w:link w:val="Pealkiri1Mrk"/>
    <w:uiPriority w:val="9"/>
    <w:qFormat/>
    <w:pPr>
      <w:keepNext/>
      <w:keepLines/>
      <w:spacing w:after="4" w:line="251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219F2"/>
    <w:pPr>
      <w:keepNext/>
      <w:keepLines/>
      <w:spacing w:before="40" w:line="248" w:lineRule="auto"/>
      <w:ind w:left="10" w:right="4" w:hanging="10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54749E"/>
    <w:pPr>
      <w:keepNext/>
      <w:keepLines/>
      <w:spacing w:before="40" w:line="248" w:lineRule="auto"/>
      <w:ind w:left="10" w:right="4" w:hanging="10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Pr>
      <w:rFonts w:ascii="Times New Roman" w:eastAsia="Times New Roman" w:hAnsi="Times New Roman" w:cs="Times New Roman"/>
      <w:b/>
      <w:color w:val="000000"/>
      <w:sz w:val="24"/>
    </w:rPr>
  </w:style>
  <w:style w:type="character" w:styleId="Kommentaariviide">
    <w:name w:val="annotation reference"/>
    <w:basedOn w:val="Liguvaikefont"/>
    <w:uiPriority w:val="99"/>
    <w:semiHidden/>
    <w:unhideWhenUsed/>
    <w:rsid w:val="00055FA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55FA4"/>
    <w:pPr>
      <w:spacing w:after="15"/>
      <w:ind w:left="10" w:right="4" w:hanging="10"/>
      <w:jc w:val="both"/>
    </w:pPr>
    <w:rPr>
      <w:color w:val="000000"/>
      <w:sz w:val="20"/>
      <w:szCs w:val="20"/>
      <w:lang w:eastAsia="et-EE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55FA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55FA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55FA4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55FA4"/>
    <w:pPr>
      <w:ind w:left="10" w:right="4" w:hanging="10"/>
      <w:jc w:val="both"/>
    </w:pPr>
    <w:rPr>
      <w:rFonts w:ascii="Segoe UI" w:hAnsi="Segoe UI" w:cs="Segoe UI"/>
      <w:color w:val="000000"/>
      <w:sz w:val="18"/>
      <w:szCs w:val="18"/>
      <w:lang w:eastAsia="et-EE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55FA4"/>
    <w:rPr>
      <w:rFonts w:ascii="Segoe UI" w:eastAsia="Times New Roman" w:hAnsi="Segoe UI" w:cs="Segoe UI"/>
      <w:color w:val="000000"/>
      <w:sz w:val="18"/>
      <w:szCs w:val="18"/>
    </w:rPr>
  </w:style>
  <w:style w:type="paragraph" w:styleId="Redaktsioon">
    <w:name w:val="Revision"/>
    <w:hidden/>
    <w:uiPriority w:val="99"/>
    <w:semiHidden/>
    <w:rsid w:val="00A23F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Loendilik">
    <w:name w:val="List Paragraph"/>
    <w:basedOn w:val="Normaallaad"/>
    <w:uiPriority w:val="34"/>
    <w:qFormat/>
    <w:rsid w:val="001A103C"/>
    <w:pPr>
      <w:spacing w:after="15" w:line="248" w:lineRule="auto"/>
      <w:ind w:left="720" w:right="4" w:hanging="10"/>
      <w:contextualSpacing/>
      <w:jc w:val="both"/>
    </w:pPr>
    <w:rPr>
      <w:color w:val="000000"/>
      <w:szCs w:val="22"/>
      <w:lang w:eastAsia="et-EE"/>
    </w:rPr>
  </w:style>
  <w:style w:type="paragraph" w:styleId="Pis">
    <w:name w:val="header"/>
    <w:basedOn w:val="Normaallaad"/>
    <w:link w:val="PisMrk"/>
    <w:uiPriority w:val="99"/>
    <w:unhideWhenUsed/>
    <w:rsid w:val="00A41312"/>
    <w:pPr>
      <w:tabs>
        <w:tab w:val="center" w:pos="4536"/>
        <w:tab w:val="right" w:pos="9072"/>
      </w:tabs>
      <w:ind w:left="10" w:right="4" w:hanging="10"/>
      <w:jc w:val="both"/>
    </w:pPr>
    <w:rPr>
      <w:color w:val="000000"/>
      <w:szCs w:val="22"/>
      <w:lang w:eastAsia="et-EE"/>
    </w:rPr>
  </w:style>
  <w:style w:type="character" w:customStyle="1" w:styleId="PisMrk">
    <w:name w:val="Päis Märk"/>
    <w:basedOn w:val="Liguvaikefont"/>
    <w:link w:val="Pis"/>
    <w:uiPriority w:val="99"/>
    <w:rsid w:val="00A41312"/>
    <w:rPr>
      <w:rFonts w:ascii="Times New Roman" w:eastAsia="Times New Roman" w:hAnsi="Times New Roman" w:cs="Times New Roman"/>
      <w:color w:val="000000"/>
      <w:sz w:val="24"/>
    </w:rPr>
  </w:style>
  <w:style w:type="paragraph" w:styleId="Jalus">
    <w:name w:val="footer"/>
    <w:basedOn w:val="Normaallaad"/>
    <w:link w:val="JalusMrk"/>
    <w:uiPriority w:val="99"/>
    <w:semiHidden/>
    <w:unhideWhenUsed/>
    <w:rsid w:val="00A41312"/>
    <w:pPr>
      <w:tabs>
        <w:tab w:val="center" w:pos="4536"/>
        <w:tab w:val="right" w:pos="9072"/>
      </w:tabs>
      <w:ind w:left="10" w:right="4" w:hanging="10"/>
      <w:jc w:val="both"/>
    </w:pPr>
    <w:rPr>
      <w:color w:val="000000"/>
      <w:szCs w:val="22"/>
      <w:lang w:eastAsia="et-EE"/>
    </w:rPr>
  </w:style>
  <w:style w:type="character" w:customStyle="1" w:styleId="JalusMrk">
    <w:name w:val="Jalus Märk"/>
    <w:basedOn w:val="Liguvaikefont"/>
    <w:link w:val="Jalus"/>
    <w:uiPriority w:val="99"/>
    <w:semiHidden/>
    <w:rsid w:val="00A41312"/>
    <w:rPr>
      <w:rFonts w:ascii="Times New Roman" w:eastAsia="Times New Roman" w:hAnsi="Times New Roman" w:cs="Times New Roman"/>
      <w:color w:val="000000"/>
      <w:sz w:val="24"/>
    </w:rPr>
  </w:style>
  <w:style w:type="paragraph" w:styleId="Normaallaadveeb">
    <w:name w:val="Normal (Web)"/>
    <w:basedOn w:val="Normaallaad"/>
    <w:uiPriority w:val="99"/>
    <w:unhideWhenUsed/>
    <w:rsid w:val="000A63CE"/>
    <w:pPr>
      <w:spacing w:before="100" w:beforeAutospacing="1" w:after="100" w:afterAutospacing="1"/>
    </w:pPr>
    <w:rPr>
      <w:lang w:eastAsia="et-EE"/>
    </w:rPr>
  </w:style>
  <w:style w:type="character" w:styleId="Hperlink">
    <w:name w:val="Hyperlink"/>
    <w:basedOn w:val="Liguvaikefont"/>
    <w:uiPriority w:val="99"/>
    <w:unhideWhenUsed/>
    <w:rsid w:val="000A63CE"/>
    <w:rPr>
      <w:color w:val="0000FF"/>
      <w:u w:val="single"/>
    </w:rPr>
  </w:style>
  <w:style w:type="character" w:styleId="HTML-tsitaat">
    <w:name w:val="HTML Cite"/>
    <w:basedOn w:val="Liguvaikefont"/>
    <w:uiPriority w:val="99"/>
    <w:semiHidden/>
    <w:unhideWhenUsed/>
    <w:rsid w:val="000A63CE"/>
    <w:rPr>
      <w:i/>
      <w:iCs/>
    </w:rPr>
  </w:style>
  <w:style w:type="character" w:customStyle="1" w:styleId="Pealkiri3Mrk">
    <w:name w:val="Pealkiri 3 Märk"/>
    <w:basedOn w:val="Liguvaikefont"/>
    <w:link w:val="Pealkiri3"/>
    <w:uiPriority w:val="9"/>
    <w:rsid w:val="0054749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Tugev">
    <w:name w:val="Strong"/>
    <w:basedOn w:val="Liguvaikefont"/>
    <w:uiPriority w:val="22"/>
    <w:qFormat/>
    <w:rsid w:val="0054749E"/>
    <w:rPr>
      <w:b/>
      <w:bCs/>
    </w:rPr>
  </w:style>
  <w:style w:type="character" w:customStyle="1" w:styleId="mm">
    <w:name w:val="mm"/>
    <w:basedOn w:val="Liguvaikefont"/>
    <w:rsid w:val="00486DB6"/>
  </w:style>
  <w:style w:type="character" w:styleId="Lahendamatamainimine">
    <w:name w:val="Unresolved Mention"/>
    <w:basedOn w:val="Liguvaikefont"/>
    <w:uiPriority w:val="99"/>
    <w:semiHidden/>
    <w:unhideWhenUsed/>
    <w:rsid w:val="00E708EA"/>
    <w:rPr>
      <w:color w:val="605E5C"/>
      <w:shd w:val="clear" w:color="auto" w:fill="E1DFDD"/>
    </w:rPr>
  </w:style>
  <w:style w:type="character" w:customStyle="1" w:styleId="tyhik">
    <w:name w:val="tyhik"/>
    <w:basedOn w:val="Liguvaikefont"/>
    <w:rsid w:val="00D215F6"/>
  </w:style>
  <w:style w:type="paragraph" w:styleId="Vahedeta">
    <w:name w:val="No Spacing"/>
    <w:uiPriority w:val="1"/>
    <w:qFormat/>
    <w:rsid w:val="00AF0AC6"/>
    <w:pPr>
      <w:spacing w:after="0" w:line="240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styleId="Mainimine">
    <w:name w:val="Mention"/>
    <w:basedOn w:val="Liguvaikefont"/>
    <w:uiPriority w:val="99"/>
    <w:unhideWhenUsed/>
    <w:rsid w:val="003562FF"/>
    <w:rPr>
      <w:color w:val="2B579A"/>
      <w:shd w:val="clear" w:color="auto" w:fill="E1DFDD"/>
    </w:rPr>
  </w:style>
  <w:style w:type="table" w:styleId="Kontuurtabel">
    <w:name w:val="Table Grid"/>
    <w:basedOn w:val="Normaal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hutus">
    <w:name w:val="Emphasis"/>
    <w:basedOn w:val="Liguvaikefont"/>
    <w:uiPriority w:val="20"/>
    <w:qFormat/>
    <w:rsid w:val="00E33A44"/>
    <w:rPr>
      <w:i/>
      <w:iCs/>
    </w:rPr>
  </w:style>
  <w:style w:type="paragraph" w:customStyle="1" w:styleId="oj-normal">
    <w:name w:val="oj-normal"/>
    <w:basedOn w:val="Normaallaad"/>
    <w:rsid w:val="00D852EE"/>
    <w:pPr>
      <w:spacing w:before="100" w:beforeAutospacing="1" w:after="100" w:afterAutospacing="1"/>
    </w:pPr>
  </w:style>
  <w:style w:type="character" w:customStyle="1" w:styleId="oj-sub">
    <w:name w:val="oj-sub"/>
    <w:basedOn w:val="Liguvaikefont"/>
    <w:rsid w:val="00D852EE"/>
  </w:style>
  <w:style w:type="paragraph" w:customStyle="1" w:styleId="muutmisksk">
    <w:name w:val="muutmiskäsk"/>
    <w:basedOn w:val="Normaallaad"/>
    <w:qFormat/>
    <w:rsid w:val="009B781A"/>
    <w:pPr>
      <w:widowControl w:val="0"/>
      <w:autoSpaceDN w:val="0"/>
      <w:adjustRightInd w:val="0"/>
      <w:spacing w:before="240"/>
      <w:jc w:val="both"/>
    </w:pPr>
    <w:rPr>
      <w:lang w:eastAsia="et-E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219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aragrahvisisuliigendamata">
    <w:name w:val="Paragrahvi sisu liigendamata"/>
    <w:basedOn w:val="Normaallaad"/>
    <w:rsid w:val="00094D29"/>
    <w:pPr>
      <w:widowControl w:val="0"/>
      <w:suppressAutoHyphens/>
      <w:autoSpaceDN w:val="0"/>
      <w:jc w:val="both"/>
      <w:textAlignment w:val="baseline"/>
    </w:pPr>
    <w:rPr>
      <w:rFonts w:eastAsia="SimSun" w:cs="Mangal"/>
      <w:kern w:val="3"/>
      <w:lang w:eastAsia="zh-CN" w:bidi="hi-IN"/>
    </w:rPr>
  </w:style>
  <w:style w:type="character" w:styleId="Klastatudhperlink">
    <w:name w:val="FollowedHyperlink"/>
    <w:basedOn w:val="Liguvaikefont"/>
    <w:uiPriority w:val="99"/>
    <w:semiHidden/>
    <w:unhideWhenUsed/>
    <w:rsid w:val="00E60636"/>
    <w:rPr>
      <w:color w:val="954F72" w:themeColor="followedHyperlink"/>
      <w:u w:val="single"/>
    </w:rPr>
  </w:style>
  <w:style w:type="character" w:customStyle="1" w:styleId="rynqvb">
    <w:name w:val="rynqvb"/>
    <w:basedOn w:val="Liguvaikefont"/>
    <w:rsid w:val="002244C4"/>
  </w:style>
  <w:style w:type="paragraph" w:customStyle="1" w:styleId="ti-art">
    <w:name w:val="ti-art"/>
    <w:basedOn w:val="Normaallaad"/>
    <w:rsid w:val="00EE7382"/>
    <w:pPr>
      <w:spacing w:before="100" w:beforeAutospacing="1" w:after="100" w:afterAutospacing="1"/>
    </w:pPr>
  </w:style>
  <w:style w:type="paragraph" w:customStyle="1" w:styleId="sti-art">
    <w:name w:val="sti-art"/>
    <w:basedOn w:val="Normaallaad"/>
    <w:rsid w:val="00EE7382"/>
    <w:pPr>
      <w:spacing w:before="100" w:beforeAutospacing="1" w:after="100" w:afterAutospacing="1"/>
    </w:pPr>
  </w:style>
  <w:style w:type="paragraph" w:customStyle="1" w:styleId="Normal1">
    <w:name w:val="Normal1"/>
    <w:basedOn w:val="Normaallaad"/>
    <w:rsid w:val="00EE7382"/>
    <w:pPr>
      <w:spacing w:before="100" w:beforeAutospacing="1" w:after="100" w:afterAutospacing="1"/>
    </w:p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7B5B56"/>
    <w:rPr>
      <w:rFonts w:ascii="Consolas" w:hAnsi="Consolas"/>
      <w:sz w:val="20"/>
      <w:szCs w:val="20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7B5B56"/>
    <w:rPr>
      <w:rFonts w:ascii="Consolas" w:eastAsia="Times New Roman" w:hAnsi="Consolas" w:cs="Times New Roman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8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1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5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8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17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5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70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0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85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7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6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42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8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6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47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51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78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6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0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0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56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3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1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579B56BAECA84AA24CE2339784D7AE" ma:contentTypeVersion="13" ma:contentTypeDescription="Loo uus dokument" ma:contentTypeScope="" ma:versionID="d2fc3e46c1d7308b01d309372ba4f02d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7a1ec343604e145ad8e68f98be908308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D20B16-62B6-4D10-8494-74D93CDEC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ADED0C-EF24-40CB-99B0-4CF425E1F9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92D684-606B-4F4C-A110-04D1DB103C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3F5A7F-04EF-49F9-9F1F-5D2A22C8F2DE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2d683e3b-f4d5-4d83-980b-b1506cd26ba0"/>
    <ds:schemaRef ds:uri="http://purl.org/dc/dcmitype/"/>
    <ds:schemaRef ds:uri="http://purl.org/dc/elements/1.1/"/>
    <ds:schemaRef ds:uri="http://schemas.microsoft.com/office/2006/metadata/properties"/>
    <ds:schemaRef ds:uri="a7145039-e4ba-42df-ab4b-214139106ba1"/>
    <ds:schemaRef ds:uri="http://schemas.openxmlformats.org/package/2006/metadata/core-properties"/>
    <ds:schemaRef ds:uri="http://purl.org/dc/terms/"/>
    <ds:schemaRef ds:uri="e293f50e-b80d-400a-80a1-6226c80ebbbb"/>
    <ds:schemaRef ds:uri="c8ae1d7c-2bd3-44b1-9ec8-2a84712b19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3784</Words>
  <Characters>21951</Characters>
  <Application>Microsoft Office Word</Application>
  <DocSecurity>0</DocSecurity>
  <Lines>182</Lines>
  <Paragraphs>51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EN_AÕKSi muutmine_280825</vt:lpstr>
    </vt:vector>
  </TitlesOfParts>
  <Company>Registrite ja Infosüsteemide Keskus</Company>
  <LinksUpToDate>false</LinksUpToDate>
  <CharactersWithSpaces>25684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EN_AÕKSi muutmine_280825</dc:title>
  <dc:subject/>
  <dc:creator>Hanna Vahter</dc:creator>
  <dc:description/>
  <cp:lastModifiedBy>Kärt Voor - JUSTDIGI</cp:lastModifiedBy>
  <cp:revision>9</cp:revision>
  <dcterms:created xsi:type="dcterms:W3CDTF">2025-09-22T13:53:00Z</dcterms:created>
  <dcterms:modified xsi:type="dcterms:W3CDTF">2025-10-01T07:38:00Z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2025-02-26T15:49:24Z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90730f48-3f09-4fab-8eb1-42e3b6b059b5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